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76261" w14:textId="77777777" w:rsidR="00685EB6" w:rsidRDefault="00685EB6" w:rsidP="00A73D26">
      <w:pPr>
        <w:pStyle w:val="ScheduleTitle"/>
      </w:pPr>
      <w:r w:rsidRPr="0064046A">
        <w:t>SECTION J: INTERPRETATION AND DEFINITIONS</w:t>
      </w:r>
    </w:p>
    <w:p w14:paraId="5DD247AC" w14:textId="77777777" w:rsidR="003701DA" w:rsidRPr="00273C4E" w:rsidRDefault="003701DA" w:rsidP="00A73D26">
      <w:pPr>
        <w:pStyle w:val="Schedule1"/>
        <w:ind w:left="0" w:firstLine="0"/>
      </w:pPr>
    </w:p>
    <w:p w14:paraId="6741E029" w14:textId="51AC6602" w:rsidR="00685EB6" w:rsidRPr="0064046A" w:rsidRDefault="00685EB6" w:rsidP="00A73D26">
      <w:pPr>
        <w:pStyle w:val="Schedule1"/>
        <w:ind w:left="0" w:firstLine="0"/>
        <w:rPr>
          <w:b/>
        </w:rPr>
      </w:pPr>
      <w:r w:rsidRPr="0064046A">
        <w:rPr>
          <w:b/>
        </w:rPr>
        <w:t>1.</w:t>
      </w:r>
      <w:r w:rsidRPr="0064046A">
        <w:rPr>
          <w:b/>
        </w:rPr>
        <w:tab/>
        <w:t>INTRODUCTION</w:t>
      </w:r>
    </w:p>
    <w:p w14:paraId="65416AF2" w14:textId="77777777" w:rsidR="00685EB6" w:rsidRPr="0064046A" w:rsidRDefault="00685EB6" w:rsidP="00A73D26">
      <w:pPr>
        <w:pStyle w:val="Schedule1"/>
      </w:pPr>
      <w:r w:rsidRPr="0064046A">
        <w:t>1.1</w:t>
      </w:r>
      <w:r w:rsidRPr="0064046A">
        <w:tab/>
        <w:t>This Section J sets out the general rules to be applied in interpreting this Code and any TO Construction Agreement and the defined terms used in this Code (other than those defined elsewhere in this Code).</w:t>
      </w:r>
    </w:p>
    <w:p w14:paraId="19B0AEE4" w14:textId="77777777" w:rsidR="00685EB6" w:rsidRPr="0064046A" w:rsidRDefault="00685EB6" w:rsidP="00A73D26">
      <w:pPr>
        <w:pStyle w:val="Schedule1"/>
        <w:ind w:left="0" w:firstLine="0"/>
      </w:pPr>
      <w:r w:rsidRPr="0064046A">
        <w:rPr>
          <w:b/>
        </w:rPr>
        <w:t>2.</w:t>
      </w:r>
      <w:r w:rsidRPr="0064046A">
        <w:rPr>
          <w:b/>
        </w:rPr>
        <w:tab/>
        <w:t>INTERPRETATION AND CONSTRUCTION</w:t>
      </w:r>
      <w:r w:rsidRPr="0064046A">
        <w:rPr>
          <w:b/>
        </w:rPr>
        <w:tab/>
      </w:r>
    </w:p>
    <w:p w14:paraId="2A3226AA" w14:textId="77777777" w:rsidR="00685EB6" w:rsidRPr="0064046A" w:rsidRDefault="00685EB6" w:rsidP="00A73D26">
      <w:pPr>
        <w:ind w:left="720" w:hanging="720"/>
      </w:pPr>
      <w:r w:rsidRPr="0064046A">
        <w:t>2.1</w:t>
      </w:r>
      <w:r w:rsidRPr="0064046A">
        <w:tab/>
        <w:t>In this Code and in each TO Construction Agreement:</w:t>
      </w:r>
    </w:p>
    <w:p w14:paraId="61020652" w14:textId="77777777" w:rsidR="00685EB6" w:rsidRPr="0064046A" w:rsidRDefault="00685EB6" w:rsidP="00A73D26">
      <w:pPr>
        <w:ind w:left="720" w:hanging="720"/>
      </w:pPr>
      <w:r w:rsidRPr="0064046A">
        <w:tab/>
        <w:t>2.1.1</w:t>
      </w:r>
      <w:r w:rsidRPr="0064046A">
        <w:tab/>
        <w:t>the interpretation rules in this paragraph 2; and</w:t>
      </w:r>
    </w:p>
    <w:p w14:paraId="25B96B55" w14:textId="77777777" w:rsidR="00685EB6" w:rsidRPr="0064046A" w:rsidRDefault="00685EB6" w:rsidP="00A73D26">
      <w:pPr>
        <w:ind w:left="720" w:hanging="720"/>
      </w:pPr>
      <w:r w:rsidRPr="0064046A">
        <w:tab/>
        <w:t>2.1.2</w:t>
      </w:r>
      <w:r w:rsidRPr="0064046A">
        <w:tab/>
        <w:t>the words and expressions defined in paragraph 3,</w:t>
      </w:r>
    </w:p>
    <w:p w14:paraId="555752CD" w14:textId="77777777" w:rsidR="00685EB6" w:rsidRPr="0064046A" w:rsidRDefault="00685EB6" w:rsidP="00A73D26">
      <w:pPr>
        <w:ind w:left="720" w:hanging="720"/>
      </w:pPr>
      <w:r w:rsidRPr="0064046A">
        <w:tab/>
        <w:t>shall, unless the subject matter or context otherwise requires or is inconsistent therewith, apply.</w:t>
      </w:r>
    </w:p>
    <w:p w14:paraId="121061C9" w14:textId="563857F8" w:rsidR="00685EB6" w:rsidRPr="0064046A" w:rsidRDefault="00685EB6" w:rsidP="00A73D26">
      <w:pPr>
        <w:ind w:left="720" w:hanging="720"/>
      </w:pPr>
      <w:r w:rsidRPr="0064046A">
        <w:t>2.2</w:t>
      </w:r>
      <w:r w:rsidRPr="0064046A">
        <w:tab/>
        <w:t xml:space="preserve">If in order to comply with any obligation in the Code or any TO Construction Agreement any Party is under a duty to obtain, or in the case of </w:t>
      </w:r>
      <w:r w:rsidR="00CF5B43">
        <w:t>The Company</w:t>
      </w:r>
      <w:r w:rsidRPr="0064046A">
        <w:t xml:space="preserve"> (where appropriate) procure that a User so obtain, the consent or approval (including any statutory licence or permission) (</w:t>
      </w:r>
      <w:r w:rsidRPr="0064046A">
        <w:rPr>
          <w:b/>
        </w:rPr>
        <w:t>"the Consent"</w:t>
      </w:r>
      <w:r w:rsidRPr="0064046A">
        <w:t xml:space="preserve">) of a third party (or the Consent of another Party) such obligation shall be deemed to be subject to the obtaining of such Consent which the Party requiring the Consent shall use its reasonable endeavours to obtain or, in the case of </w:t>
      </w:r>
      <w:r w:rsidR="00CF5B43">
        <w:t>The Company</w:t>
      </w:r>
      <w:r w:rsidRPr="0064046A">
        <w:t xml:space="preserve"> (where appropriate) procure that a User obtain, including (if there are reasonable grounds therefor) pursuing any appeal in order to obtain such Consent.</w:t>
      </w:r>
    </w:p>
    <w:p w14:paraId="1984114C" w14:textId="77777777" w:rsidR="00685EB6" w:rsidRPr="0064046A" w:rsidRDefault="00685EB6" w:rsidP="00A73D26">
      <w:pPr>
        <w:ind w:left="720" w:hanging="720"/>
      </w:pPr>
      <w:r w:rsidRPr="0064046A">
        <w:t>2.3</w:t>
      </w:r>
      <w:r w:rsidRPr="0064046A">
        <w:tab/>
        <w:t xml:space="preserve">If such Consent is required from any </w:t>
      </w:r>
      <w:proofErr w:type="gramStart"/>
      <w:r w:rsidRPr="0064046A">
        <w:t>Party</w:t>
      </w:r>
      <w:proofErr w:type="gramEnd"/>
      <w:r w:rsidRPr="0064046A">
        <w:t xml:space="preserve"> then such Party shall grant such Consent unless it is unable to do so or it would be unlawful for it to do so provided that such grant by such Party may be made subject to such reasonable conditions as such Party shall reasonably determine.</w:t>
      </w:r>
    </w:p>
    <w:p w14:paraId="7A9849B4" w14:textId="4A93B304" w:rsidR="00685EB6" w:rsidRPr="0064046A" w:rsidRDefault="00685EB6" w:rsidP="00A73D26">
      <w:pPr>
        <w:ind w:left="720" w:hanging="720"/>
      </w:pPr>
      <w:r w:rsidRPr="0064046A">
        <w:t>2.4</w:t>
      </w:r>
      <w:r w:rsidRPr="0064046A">
        <w:tab/>
        <w:t xml:space="preserve">For the avoidance of doubt if the Party who is under a duty to obtain, or in the case of </w:t>
      </w:r>
      <w:r w:rsidR="00CF5B43">
        <w:t>The Company</w:t>
      </w:r>
      <w:r w:rsidRPr="0064046A">
        <w:t xml:space="preserve"> (where appropriate) to procure that a User so obtain, such Consent fails to obtain such Consent having complied with this paragraph 2, the obligation on that Party (in relation to which such Consent is required) shall cease.</w:t>
      </w:r>
    </w:p>
    <w:p w14:paraId="3F5067F7" w14:textId="77777777" w:rsidR="00685EB6" w:rsidRPr="0064046A" w:rsidRDefault="00685EB6" w:rsidP="00A73D26">
      <w:pPr>
        <w:ind w:left="720" w:hanging="720"/>
      </w:pPr>
      <w:r w:rsidRPr="0064046A">
        <w:t>2.5</w:t>
      </w:r>
      <w:r w:rsidRPr="0064046A">
        <w:tab/>
        <w:t>Without limitation to paragraphs 2.2, 2.3 or 2.4, each Party shall, to the extent reasonably practicable, comply with any request from a Party for advice or assistance in connection with seeking, obtaining or maintaining Consents.</w:t>
      </w:r>
    </w:p>
    <w:p w14:paraId="0AB14607" w14:textId="77777777" w:rsidR="00685EB6" w:rsidRPr="0064046A" w:rsidRDefault="00685EB6" w:rsidP="00A73D26">
      <w:pPr>
        <w:ind w:left="720" w:hanging="720"/>
      </w:pPr>
      <w:r w:rsidRPr="0064046A">
        <w:t>2.6</w:t>
      </w:r>
      <w:r w:rsidRPr="0064046A">
        <w:tab/>
        <w:t>In this Code and in each TO Construction Agreement:</w:t>
      </w:r>
    </w:p>
    <w:p w14:paraId="4DD81F1C" w14:textId="77777777" w:rsidR="00685EB6" w:rsidRPr="0064046A" w:rsidRDefault="00685EB6" w:rsidP="00A73D26">
      <w:pPr>
        <w:ind w:left="1418" w:hanging="709"/>
      </w:pPr>
      <w:r w:rsidRPr="0064046A">
        <w:t>2.6.1</w:t>
      </w:r>
      <w:r w:rsidRPr="0064046A">
        <w:tab/>
        <w:t xml:space="preserve">unless the context otherwise requires, all references to a particular paragraph, Part, Section, Schedule or </w:t>
      </w:r>
      <w:smartTag w:uri="urn:schemas-microsoft-com:office:smarttags" w:element="PersonName">
        <w:r w:rsidRPr="0064046A">
          <w:t>Anne</w:t>
        </w:r>
      </w:smartTag>
      <w:r w:rsidRPr="0064046A">
        <w:t xml:space="preserve">x shall be a reference to that paragraph, Part, Section, Schedule or </w:t>
      </w:r>
      <w:smartTag w:uri="urn:schemas-microsoft-com:office:smarttags" w:element="PersonName">
        <w:r w:rsidRPr="0064046A">
          <w:t>Anne</w:t>
        </w:r>
      </w:smartTag>
      <w:r w:rsidRPr="0064046A">
        <w:t xml:space="preserve">x in or to the </w:t>
      </w:r>
      <w:proofErr w:type="gramStart"/>
      <w:r w:rsidRPr="0064046A">
        <w:t>Code;</w:t>
      </w:r>
      <w:proofErr w:type="gramEnd"/>
    </w:p>
    <w:p w14:paraId="772E4139" w14:textId="77777777" w:rsidR="00685EB6" w:rsidRPr="0064046A" w:rsidRDefault="00685EB6" w:rsidP="00A73D26">
      <w:pPr>
        <w:ind w:left="1418" w:hanging="709"/>
      </w:pPr>
      <w:r w:rsidRPr="0064046A">
        <w:lastRenderedPageBreak/>
        <w:t>2.6.2</w:t>
      </w:r>
      <w:r w:rsidRPr="0064046A">
        <w:tab/>
        <w:t xml:space="preserve">a table of contents, headings and introductions are inserted for convenience only and shall be ignored in construing the Code or a TO Construction Agreement as the case may </w:t>
      </w:r>
      <w:proofErr w:type="gramStart"/>
      <w:r w:rsidRPr="0064046A">
        <w:t>be;</w:t>
      </w:r>
      <w:proofErr w:type="gramEnd"/>
    </w:p>
    <w:p w14:paraId="44890F8F" w14:textId="77777777" w:rsidR="00685EB6" w:rsidRPr="0064046A" w:rsidRDefault="00685EB6" w:rsidP="00A73D26">
      <w:pPr>
        <w:ind w:left="1418" w:hanging="709"/>
      </w:pPr>
      <w:r w:rsidRPr="0064046A">
        <w:t>2.6.3</w:t>
      </w:r>
      <w:r w:rsidRPr="0064046A">
        <w:tab/>
        <w:t xml:space="preserve">references to the word "include" or "including" are to be construed without limitation to the generality of the preceding </w:t>
      </w:r>
      <w:proofErr w:type="gramStart"/>
      <w:r w:rsidRPr="0064046A">
        <w:t>words;</w:t>
      </w:r>
      <w:proofErr w:type="gramEnd"/>
    </w:p>
    <w:p w14:paraId="5926B17F" w14:textId="77777777" w:rsidR="00685EB6" w:rsidRPr="0064046A" w:rsidRDefault="00685EB6" w:rsidP="00A73D26">
      <w:pPr>
        <w:ind w:left="1418" w:hanging="709"/>
        <w:rPr>
          <w:snapToGrid w:val="0"/>
        </w:rPr>
      </w:pPr>
      <w:r w:rsidRPr="0064046A">
        <w:t>2.6.4</w:t>
      </w:r>
      <w:r w:rsidRPr="0064046A">
        <w:tab/>
      </w:r>
      <w:r w:rsidRPr="0064046A">
        <w:rPr>
          <w:snapToGrid w:val="0"/>
        </w:rPr>
        <w:t xml:space="preserve">a reference to an Act of Parliament or </w:t>
      </w:r>
      <w:r w:rsidRPr="0064046A">
        <w:t xml:space="preserve">any part or section or other provision or schedule to an Act of Parliament </w:t>
      </w:r>
      <w:r w:rsidRPr="0064046A">
        <w:rPr>
          <w:snapToGrid w:val="0"/>
        </w:rPr>
        <w:t xml:space="preserve">is a reference to that Act of Parliament and to all orders, regulations, instruments or other subordinate legislation made under or deriving validity from the relevant Act of </w:t>
      </w:r>
      <w:proofErr w:type="gramStart"/>
      <w:r w:rsidRPr="0064046A">
        <w:rPr>
          <w:snapToGrid w:val="0"/>
        </w:rPr>
        <w:t>Parliament;</w:t>
      </w:r>
      <w:proofErr w:type="gramEnd"/>
    </w:p>
    <w:p w14:paraId="3C743917" w14:textId="77777777" w:rsidR="00685EB6" w:rsidRPr="0064046A" w:rsidRDefault="00685EB6" w:rsidP="00A73D26">
      <w:pPr>
        <w:ind w:left="1418" w:hanging="709"/>
      </w:pPr>
      <w:r w:rsidRPr="0064046A">
        <w:t>2.6.5</w:t>
      </w:r>
      <w:r w:rsidRPr="0064046A">
        <w:tab/>
        <w:t>unless the context otherwise requires, any reference to an Act of Parliament, statutory provision, subordinate legislation or code ("</w:t>
      </w:r>
      <w:r w:rsidRPr="0064046A">
        <w:rPr>
          <w:b/>
        </w:rPr>
        <w:t>Legislation</w:t>
      </w:r>
      <w:r w:rsidRPr="0064046A">
        <w:t>") is a reference to such Legislation as amended and in force from time to time and to any Legislation which re-enacts or consolidates (with or without modification) any such Legislation; and</w:t>
      </w:r>
    </w:p>
    <w:p w14:paraId="51BF0D08" w14:textId="77777777" w:rsidR="00685EB6" w:rsidRPr="0064046A" w:rsidRDefault="00685EB6" w:rsidP="00A73D26">
      <w:pPr>
        <w:ind w:left="1418" w:hanging="709"/>
      </w:pPr>
      <w:r w:rsidRPr="0064046A">
        <w:t>2.6.6</w:t>
      </w:r>
      <w:r w:rsidRPr="0064046A">
        <w:tab/>
        <w:t xml:space="preserve">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t>
      </w:r>
      <w:proofErr w:type="gramStart"/>
      <w:r w:rsidRPr="0064046A">
        <w:t>whether or not</w:t>
      </w:r>
      <w:proofErr w:type="gramEnd"/>
      <w:r w:rsidRPr="0064046A">
        <w:t xml:space="preserve"> having separate legal personality.</w:t>
      </w:r>
    </w:p>
    <w:p w14:paraId="2963D867" w14:textId="77777777" w:rsidR="00685EB6" w:rsidRPr="0064046A" w:rsidRDefault="00685EB6" w:rsidP="00A73D26">
      <w:pPr>
        <w:pStyle w:val="Restart"/>
        <w:tabs>
          <w:tab w:val="clear" w:pos="720"/>
        </w:tabs>
        <w:spacing w:after="240" w:line="300" w:lineRule="atLeast"/>
        <w:outlineLvl w:val="9"/>
        <w:rPr>
          <w:caps w:val="0"/>
          <w:kern w:val="0"/>
        </w:rPr>
      </w:pPr>
      <w:r w:rsidRPr="0064046A">
        <w:rPr>
          <w:caps w:val="0"/>
          <w:kern w:val="0"/>
        </w:rPr>
        <w:t>3.</w:t>
      </w:r>
      <w:r w:rsidRPr="0064046A">
        <w:rPr>
          <w:caps w:val="0"/>
          <w:kern w:val="0"/>
        </w:rPr>
        <w:tab/>
        <w:t>DEFINITIONS</w:t>
      </w:r>
    </w:p>
    <w:p w14:paraId="7671C1DA" w14:textId="77777777" w:rsidR="00685EB6" w:rsidRPr="0064046A" w:rsidRDefault="00685EB6" w:rsidP="00A73D26">
      <w:pPr>
        <w:pStyle w:val="Schedule1"/>
        <w:ind w:left="0" w:firstLine="0"/>
      </w:pPr>
      <w:r w:rsidRPr="0064046A">
        <w:t>The following terms shall have the following meanings:</w:t>
      </w:r>
    </w:p>
    <w:tbl>
      <w:tblPr>
        <w:tblStyle w:val="PlainTable3"/>
        <w:tblW w:w="8755" w:type="dxa"/>
        <w:tblLayout w:type="fixed"/>
        <w:tblLook w:val="0600" w:firstRow="0" w:lastRow="0" w:firstColumn="0" w:lastColumn="0" w:noHBand="1" w:noVBand="1"/>
      </w:tblPr>
      <w:tblGrid>
        <w:gridCol w:w="4377"/>
        <w:gridCol w:w="4378"/>
      </w:tblGrid>
      <w:tr w:rsidR="00685EB6" w:rsidRPr="0064046A" w14:paraId="012FD342" w14:textId="77777777" w:rsidTr="004B0100">
        <w:trPr>
          <w:trHeight w:val="300"/>
        </w:trPr>
        <w:tc>
          <w:tcPr>
            <w:tcW w:w="4377" w:type="dxa"/>
          </w:tcPr>
          <w:p w14:paraId="0526D19E" w14:textId="77777777" w:rsidR="00685EB6" w:rsidRPr="0064046A" w:rsidRDefault="00685EB6" w:rsidP="00A73D26">
            <w:pPr>
              <w:jc w:val="left"/>
              <w:rPr>
                <w:b/>
              </w:rPr>
            </w:pPr>
            <w:r w:rsidRPr="0064046A">
              <w:rPr>
                <w:b/>
              </w:rPr>
              <w:t>"Accession Agreement"</w:t>
            </w:r>
          </w:p>
        </w:tc>
        <w:tc>
          <w:tcPr>
            <w:tcW w:w="4378" w:type="dxa"/>
          </w:tcPr>
          <w:p w14:paraId="3D4452F8" w14:textId="77777777" w:rsidR="002C067C" w:rsidRPr="0064046A" w:rsidRDefault="00685EB6" w:rsidP="00A73D26">
            <w:r w:rsidRPr="0064046A">
              <w:t>an agreement in the form set out in Schedule One whereby a Party Applicant accedes to the Framework Agreement;</w:t>
            </w:r>
          </w:p>
        </w:tc>
      </w:tr>
      <w:tr w:rsidR="002C067C" w:rsidRPr="0064046A" w14:paraId="0F26432B" w14:textId="77777777" w:rsidTr="004B0100">
        <w:trPr>
          <w:trHeight w:val="300"/>
        </w:trPr>
        <w:tc>
          <w:tcPr>
            <w:tcW w:w="4377" w:type="dxa"/>
          </w:tcPr>
          <w:p w14:paraId="22C83251" w14:textId="77777777" w:rsidR="002C067C" w:rsidRPr="0064046A" w:rsidRDefault="002C067C" w:rsidP="00A73D26">
            <w:pPr>
              <w:jc w:val="left"/>
              <w:rPr>
                <w:b/>
              </w:rPr>
            </w:pPr>
            <w:r>
              <w:rPr>
                <w:b/>
              </w:rPr>
              <w:t>“AC Offshore Transmission System”</w:t>
            </w:r>
          </w:p>
        </w:tc>
        <w:tc>
          <w:tcPr>
            <w:tcW w:w="4378" w:type="dxa"/>
          </w:tcPr>
          <w:p w14:paraId="753F0EC3" w14:textId="77777777" w:rsidR="002C067C" w:rsidRPr="0064046A" w:rsidRDefault="002C067C" w:rsidP="00A73D26">
            <w:r>
              <w:t>An Offshore Transmission System which does not comprise a Transmission DC Converter</w:t>
            </w:r>
          </w:p>
        </w:tc>
      </w:tr>
      <w:tr w:rsidR="00685EB6" w:rsidRPr="0064046A" w14:paraId="14685584" w14:textId="77777777" w:rsidTr="004B0100">
        <w:trPr>
          <w:trHeight w:val="300"/>
        </w:trPr>
        <w:tc>
          <w:tcPr>
            <w:tcW w:w="4377" w:type="dxa"/>
          </w:tcPr>
          <w:p w14:paraId="49EB8F47" w14:textId="77777777" w:rsidR="00685EB6" w:rsidRPr="0064046A" w:rsidRDefault="00685EB6" w:rsidP="00A73D26">
            <w:pPr>
              <w:jc w:val="left"/>
              <w:rPr>
                <w:b/>
              </w:rPr>
            </w:pPr>
            <w:r w:rsidRPr="0064046A">
              <w:rPr>
                <w:b/>
              </w:rPr>
              <w:t>"Act"</w:t>
            </w:r>
          </w:p>
        </w:tc>
        <w:tc>
          <w:tcPr>
            <w:tcW w:w="4378" w:type="dxa"/>
          </w:tcPr>
          <w:p w14:paraId="6CE47BA5" w14:textId="14165E01" w:rsidR="00685EB6" w:rsidRPr="0064046A" w:rsidRDefault="00685EB6" w:rsidP="00A73D26">
            <w:r>
              <w:t>the Electricity Act 1989</w:t>
            </w:r>
            <w:r w:rsidR="00736299">
              <w:t xml:space="preserve"> </w:t>
            </w:r>
            <w:r>
              <w:t>;</w:t>
            </w:r>
          </w:p>
        </w:tc>
      </w:tr>
      <w:tr w:rsidR="00A3404E" w:rsidRPr="0064046A" w14:paraId="42078617" w14:textId="77777777" w:rsidTr="004B0100">
        <w:trPr>
          <w:trHeight w:val="300"/>
        </w:trPr>
        <w:tc>
          <w:tcPr>
            <w:tcW w:w="4377" w:type="dxa"/>
          </w:tcPr>
          <w:p w14:paraId="01A56413" w14:textId="77777777" w:rsidR="00A3404E" w:rsidRPr="0064046A" w:rsidRDefault="00A3404E" w:rsidP="00A73D26">
            <w:pPr>
              <w:jc w:val="left"/>
              <w:rPr>
                <w:b/>
              </w:rPr>
            </w:pPr>
            <w:r w:rsidRPr="0064046A">
              <w:t>“</w:t>
            </w:r>
            <w:r w:rsidRPr="0064046A">
              <w:rPr>
                <w:b/>
              </w:rPr>
              <w:t>Active Power</w:t>
            </w:r>
            <w:r w:rsidRPr="0064046A">
              <w:t>”</w:t>
            </w:r>
          </w:p>
        </w:tc>
        <w:tc>
          <w:tcPr>
            <w:tcW w:w="4378" w:type="dxa"/>
          </w:tcPr>
          <w:p w14:paraId="40FCEC71" w14:textId="77777777" w:rsidR="00A3404E" w:rsidRPr="0064046A" w:rsidRDefault="00A3404E" w:rsidP="00A73D26">
            <w:r w:rsidRPr="0064046A">
              <w:t>As defined in the Grid Code</w:t>
            </w:r>
          </w:p>
        </w:tc>
      </w:tr>
      <w:tr w:rsidR="00C267F5" w:rsidRPr="0064046A" w14:paraId="54EB4091" w14:textId="77777777" w:rsidTr="004B0100">
        <w:trPr>
          <w:trHeight w:val="300"/>
        </w:trPr>
        <w:tc>
          <w:tcPr>
            <w:tcW w:w="4377" w:type="dxa"/>
          </w:tcPr>
          <w:p w14:paraId="35AFF9E5" w14:textId="77777777" w:rsidR="00C267F5" w:rsidRPr="00C267F5" w:rsidRDefault="00C267F5" w:rsidP="00A73D26">
            <w:pPr>
              <w:jc w:val="left"/>
              <w:rPr>
                <w:b/>
              </w:rPr>
            </w:pPr>
            <w:r w:rsidRPr="00C267F5">
              <w:rPr>
                <w:b/>
              </w:rPr>
              <w:t>“AF Rules”</w:t>
            </w:r>
          </w:p>
        </w:tc>
        <w:tc>
          <w:tcPr>
            <w:tcW w:w="4378" w:type="dxa"/>
          </w:tcPr>
          <w:p w14:paraId="3B12A25B" w14:textId="77777777" w:rsidR="00C267F5" w:rsidRPr="0064046A" w:rsidRDefault="00C267F5" w:rsidP="00A73D26">
            <w:r>
              <w:t>Has the meaning given to “allocation framework” in section 13(2) of the Energy Act 2013;</w:t>
            </w:r>
          </w:p>
        </w:tc>
      </w:tr>
      <w:tr w:rsidR="00E5497E" w:rsidRPr="0064046A" w14:paraId="7E566DE3" w14:textId="77777777" w:rsidTr="004B0100">
        <w:trPr>
          <w:trHeight w:val="300"/>
        </w:trPr>
        <w:tc>
          <w:tcPr>
            <w:tcW w:w="4377" w:type="dxa"/>
          </w:tcPr>
          <w:p w14:paraId="6018EDC4" w14:textId="77777777" w:rsidR="00E5497E" w:rsidRDefault="00E5497E" w:rsidP="00A73D26">
            <w:pPr>
              <w:jc w:val="left"/>
              <w:rPr>
                <w:b/>
                <w:bCs/>
              </w:rPr>
            </w:pPr>
            <w:r w:rsidRPr="0064046A">
              <w:rPr>
                <w:b/>
                <w:bCs/>
              </w:rPr>
              <w:t>“Affected User”</w:t>
            </w:r>
          </w:p>
          <w:p w14:paraId="3766520B" w14:textId="77777777" w:rsidR="00290901" w:rsidRPr="0064046A" w:rsidRDefault="00290901" w:rsidP="00A73D26">
            <w:pPr>
              <w:jc w:val="left"/>
              <w:rPr>
                <w:b/>
                <w:bCs/>
              </w:rPr>
            </w:pPr>
            <w:r>
              <w:rPr>
                <w:b/>
                <w:bCs/>
              </w:rPr>
              <w:t>“</w:t>
            </w:r>
            <w:proofErr w:type="spellStart"/>
            <w:r>
              <w:rPr>
                <w:b/>
                <w:bCs/>
              </w:rPr>
              <w:t>Affilite</w:t>
            </w:r>
            <w:proofErr w:type="spellEnd"/>
            <w:r>
              <w:rPr>
                <w:b/>
                <w:bCs/>
              </w:rPr>
              <w:t>”</w:t>
            </w:r>
          </w:p>
        </w:tc>
        <w:tc>
          <w:tcPr>
            <w:tcW w:w="4378" w:type="dxa"/>
          </w:tcPr>
          <w:p w14:paraId="6B6641AA" w14:textId="77777777" w:rsidR="00E5497E" w:rsidRDefault="00E5497E" w:rsidP="00A73D26">
            <w:r w:rsidRPr="0064046A">
              <w:t>As defined in the CUSC</w:t>
            </w:r>
          </w:p>
          <w:p w14:paraId="4CF21683" w14:textId="77777777" w:rsidR="00290901" w:rsidRPr="0064046A" w:rsidRDefault="00290901" w:rsidP="00A73D26">
            <w:r>
              <w:t>As defined in the Gride Code</w:t>
            </w:r>
          </w:p>
        </w:tc>
      </w:tr>
      <w:tr w:rsidR="00ED75CC" w:rsidRPr="0064046A" w14:paraId="1E7D4B86" w14:textId="77777777" w:rsidTr="004B0100">
        <w:trPr>
          <w:trHeight w:val="300"/>
        </w:trPr>
        <w:tc>
          <w:tcPr>
            <w:tcW w:w="4377" w:type="dxa"/>
          </w:tcPr>
          <w:p w14:paraId="54C2968C" w14:textId="77777777" w:rsidR="00ED75CC" w:rsidRPr="00ED75CC" w:rsidRDefault="00ED75CC" w:rsidP="00A73D26">
            <w:pPr>
              <w:rPr>
                <w:b/>
              </w:rPr>
            </w:pPr>
            <w:r w:rsidRPr="00ED75CC">
              <w:rPr>
                <w:rFonts w:cs="Arial"/>
                <w:b/>
              </w:rPr>
              <w:t>“Agency”</w:t>
            </w:r>
          </w:p>
        </w:tc>
        <w:tc>
          <w:tcPr>
            <w:tcW w:w="4378" w:type="dxa"/>
          </w:tcPr>
          <w:p w14:paraId="48166714" w14:textId="77777777" w:rsidR="00ED75CC" w:rsidRPr="00ED75CC" w:rsidRDefault="00ED75CC" w:rsidP="00A73D26">
            <w:r w:rsidRPr="00ED75CC">
              <w:rPr>
                <w:rFonts w:cs="Arial"/>
              </w:rPr>
              <w:t xml:space="preserve">means the Agency for the Cooperation of the Energy Regulators established under 2009/713/EC of the European Parliament and </w:t>
            </w:r>
            <w:r w:rsidRPr="00ED75CC">
              <w:rPr>
                <w:rFonts w:cs="Arial"/>
              </w:rPr>
              <w:lastRenderedPageBreak/>
              <w:t>of the Council of the 13 July 2009 establishing an Agency for the Cooperation of Energy Regulators as amended from time to time;</w:t>
            </w:r>
          </w:p>
        </w:tc>
      </w:tr>
      <w:tr w:rsidR="00ED75CC" w:rsidRPr="0064046A" w14:paraId="7898AC33" w14:textId="77777777" w:rsidTr="004B0100">
        <w:trPr>
          <w:trHeight w:val="300"/>
        </w:trPr>
        <w:tc>
          <w:tcPr>
            <w:tcW w:w="4377" w:type="dxa"/>
          </w:tcPr>
          <w:p w14:paraId="47C724AD" w14:textId="77777777" w:rsidR="00ED75CC" w:rsidRPr="0064046A" w:rsidRDefault="00C267F5" w:rsidP="00A73D26">
            <w:pPr>
              <w:jc w:val="left"/>
              <w:rPr>
                <w:b/>
              </w:rPr>
            </w:pPr>
            <w:r>
              <w:rPr>
                <w:b/>
              </w:rPr>
              <w:lastRenderedPageBreak/>
              <w:t>“</w:t>
            </w:r>
            <w:r w:rsidR="00ED75CC" w:rsidRPr="0064046A">
              <w:rPr>
                <w:b/>
              </w:rPr>
              <w:t>Agreed Transitional Timetable</w:t>
            </w:r>
            <w:r>
              <w:rPr>
                <w:b/>
              </w:rPr>
              <w:t>”</w:t>
            </w:r>
          </w:p>
        </w:tc>
        <w:tc>
          <w:tcPr>
            <w:tcW w:w="4378" w:type="dxa"/>
          </w:tcPr>
          <w:p w14:paraId="3DD6E840" w14:textId="77777777" w:rsidR="00ED75CC" w:rsidRPr="0064046A" w:rsidRDefault="00ED75CC" w:rsidP="00A73D26">
            <w:r w:rsidRPr="0064046A">
              <w:t>as defined in sub-paragraph 10.1.1 of Section I;</w:t>
            </w:r>
          </w:p>
        </w:tc>
      </w:tr>
      <w:tr w:rsidR="00ED75CC" w:rsidRPr="0064046A" w14:paraId="6C77ADEA" w14:textId="77777777" w:rsidTr="004B0100">
        <w:trPr>
          <w:trHeight w:val="300"/>
        </w:trPr>
        <w:tc>
          <w:tcPr>
            <w:tcW w:w="4377" w:type="dxa"/>
          </w:tcPr>
          <w:p w14:paraId="14130F46" w14:textId="77777777" w:rsidR="00ED75CC" w:rsidRPr="0064046A" w:rsidRDefault="00ED75CC" w:rsidP="00A73D26">
            <w:pPr>
              <w:jc w:val="left"/>
              <w:rPr>
                <w:b/>
              </w:rPr>
            </w:pPr>
            <w:r w:rsidRPr="0064046A">
              <w:rPr>
                <w:b/>
              </w:rPr>
              <w:t>“Agreement for Energisation”</w:t>
            </w:r>
          </w:p>
        </w:tc>
        <w:tc>
          <w:tcPr>
            <w:tcW w:w="4378" w:type="dxa"/>
          </w:tcPr>
          <w:p w14:paraId="3A3DB5E4" w14:textId="1F477CD8" w:rsidR="00ED75CC" w:rsidRPr="0064046A" w:rsidRDefault="00ED75CC" w:rsidP="00A73D26">
            <w:r w:rsidRPr="0064046A">
              <w:t xml:space="preserve">A written statement produced by the Transmission Owner confirming that </w:t>
            </w:r>
            <w:r w:rsidR="00CF5B43">
              <w:t>The Company</w:t>
            </w:r>
            <w:r w:rsidRPr="0064046A">
              <w:t xml:space="preserve"> may release an Energisation Notice to a User;</w:t>
            </w:r>
          </w:p>
        </w:tc>
      </w:tr>
      <w:tr w:rsidR="00ED75CC" w:rsidRPr="0064046A" w14:paraId="61663F88" w14:textId="77777777" w:rsidTr="004B0100">
        <w:trPr>
          <w:trHeight w:val="300"/>
        </w:trPr>
        <w:tc>
          <w:tcPr>
            <w:tcW w:w="4377" w:type="dxa"/>
          </w:tcPr>
          <w:p w14:paraId="4657CBCA" w14:textId="77777777" w:rsidR="00ED75CC" w:rsidRPr="0064046A" w:rsidRDefault="00ED75CC" w:rsidP="00A73D26">
            <w:pPr>
              <w:jc w:val="left"/>
              <w:rPr>
                <w:b/>
              </w:rPr>
            </w:pPr>
            <w:r w:rsidRPr="0064046A">
              <w:rPr>
                <w:b/>
              </w:rPr>
              <w:t>“Agreement for Interim Operational Notification”</w:t>
            </w:r>
          </w:p>
        </w:tc>
        <w:tc>
          <w:tcPr>
            <w:tcW w:w="4378" w:type="dxa"/>
          </w:tcPr>
          <w:p w14:paraId="3131DFDF" w14:textId="148D1C86" w:rsidR="00ED75CC" w:rsidRPr="0064046A" w:rsidRDefault="00ED75CC" w:rsidP="00A73D26">
            <w:r w:rsidRPr="0064046A">
              <w:t xml:space="preserve">A written statement produced by the Transmission Owner confirming that </w:t>
            </w:r>
            <w:r w:rsidR="00CF5B43">
              <w:t>The Company</w:t>
            </w:r>
            <w:r w:rsidRPr="0064046A">
              <w:t xml:space="preserve"> may release an Interim Operational Notification  to a User;</w:t>
            </w:r>
          </w:p>
        </w:tc>
      </w:tr>
      <w:tr w:rsidR="00ED75CC" w:rsidRPr="0064046A" w14:paraId="27E62C5A" w14:textId="77777777" w:rsidTr="004B0100">
        <w:trPr>
          <w:trHeight w:val="300"/>
        </w:trPr>
        <w:tc>
          <w:tcPr>
            <w:tcW w:w="4377" w:type="dxa"/>
          </w:tcPr>
          <w:p w14:paraId="2AA03639" w14:textId="77777777" w:rsidR="00ED75CC" w:rsidRPr="0064046A" w:rsidRDefault="00C267F5" w:rsidP="00A73D26">
            <w:pPr>
              <w:jc w:val="left"/>
              <w:rPr>
                <w:b/>
              </w:rPr>
            </w:pPr>
            <w:r>
              <w:rPr>
                <w:b/>
              </w:rPr>
              <w:t>“</w:t>
            </w:r>
            <w:r w:rsidR="00ED75CC" w:rsidRPr="0064046A">
              <w:rPr>
                <w:b/>
              </w:rPr>
              <w:t xml:space="preserve">Alternative </w:t>
            </w:r>
            <w:r w:rsidR="00ED75CC">
              <w:rPr>
                <w:b/>
              </w:rPr>
              <w:t>STC Modification</w:t>
            </w:r>
            <w:r>
              <w:rPr>
                <w:b/>
              </w:rPr>
              <w:t>”</w:t>
            </w:r>
          </w:p>
        </w:tc>
        <w:tc>
          <w:tcPr>
            <w:tcW w:w="4378" w:type="dxa"/>
          </w:tcPr>
          <w:p w14:paraId="5F4CFF2C" w14:textId="77777777" w:rsidR="00ED75CC" w:rsidRPr="0064046A" w:rsidRDefault="00ED75CC" w:rsidP="00A73D26">
            <w:r w:rsidRPr="0064046A">
              <w:t xml:space="preserve">an alternative to a </w:t>
            </w:r>
            <w:r w:rsidRPr="00194931">
              <w:rPr>
                <w:rFonts w:cs="Arial"/>
              </w:rPr>
              <w:t>STC Modification</w:t>
            </w:r>
            <w:r>
              <w:rPr>
                <w:rFonts w:cs="Arial"/>
              </w:rPr>
              <w:t xml:space="preserve"> Proposal</w:t>
            </w:r>
            <w:r w:rsidRPr="0064046A">
              <w:t xml:space="preserve"> proposed in accordance with Section B, sub-paragraph 7.2.2.8;</w:t>
            </w:r>
          </w:p>
        </w:tc>
      </w:tr>
      <w:tr w:rsidR="00ED75CC" w:rsidRPr="0064046A" w14:paraId="7773DB63" w14:textId="77777777" w:rsidTr="004B0100">
        <w:trPr>
          <w:trHeight w:val="300"/>
        </w:trPr>
        <w:tc>
          <w:tcPr>
            <w:tcW w:w="4377" w:type="dxa"/>
          </w:tcPr>
          <w:p w14:paraId="44404BB7" w14:textId="77777777" w:rsidR="00ED75CC" w:rsidRPr="0064046A" w:rsidRDefault="00352FD3" w:rsidP="00A73D26">
            <w:pPr>
              <w:jc w:val="left"/>
              <w:rPr>
                <w:b/>
              </w:rPr>
            </w:pPr>
            <w:r>
              <w:rPr>
                <w:rFonts w:cs="Arial"/>
                <w:b/>
                <w:bCs/>
                <w:lang w:eastAsia="en-GB"/>
              </w:rPr>
              <w:t>“</w:t>
            </w:r>
            <w:r w:rsidR="00ED75CC" w:rsidRPr="0064046A">
              <w:rPr>
                <w:rFonts w:cs="Arial"/>
                <w:b/>
                <w:bCs/>
                <w:lang w:eastAsia="en-GB"/>
              </w:rPr>
              <w:t>Alternate Representatives</w:t>
            </w:r>
            <w:r>
              <w:rPr>
                <w:rFonts w:cs="Arial"/>
                <w:b/>
                <w:bCs/>
                <w:lang w:eastAsia="en-GB"/>
              </w:rPr>
              <w:t>”</w:t>
            </w:r>
          </w:p>
        </w:tc>
        <w:tc>
          <w:tcPr>
            <w:tcW w:w="4378" w:type="dxa"/>
          </w:tcPr>
          <w:p w14:paraId="71A58F35" w14:textId="77777777" w:rsidR="00ED75CC" w:rsidRPr="0064046A" w:rsidRDefault="00ED75CC" w:rsidP="00A73D26">
            <w:r w:rsidRPr="0064046A">
              <w:rPr>
                <w:rFonts w:cs="Arial"/>
                <w:lang w:eastAsia="en-GB"/>
              </w:rPr>
              <w:t>Persons appointed as such pursuant to Section B, sub-paragraph 6.1A</w:t>
            </w:r>
          </w:p>
        </w:tc>
      </w:tr>
      <w:tr w:rsidR="00ED75CC" w:rsidRPr="0064046A" w14:paraId="642AC095" w14:textId="77777777" w:rsidTr="004B0100">
        <w:trPr>
          <w:trHeight w:val="874"/>
        </w:trPr>
        <w:tc>
          <w:tcPr>
            <w:tcW w:w="4377" w:type="dxa"/>
          </w:tcPr>
          <w:p w14:paraId="4C8600C8" w14:textId="216A4E63" w:rsidR="00ED75CC" w:rsidRPr="0064046A" w:rsidRDefault="00C267F5" w:rsidP="00A73D26">
            <w:pPr>
              <w:jc w:val="left"/>
              <w:rPr>
                <w:b/>
              </w:rPr>
            </w:pPr>
            <w:r>
              <w:rPr>
                <w:b/>
              </w:rPr>
              <w:t>“</w:t>
            </w:r>
            <w:r w:rsidR="00ED75CC">
              <w:rPr>
                <w:b/>
              </w:rPr>
              <w:t>Annual Wider Cancellation Charge Statement</w:t>
            </w:r>
            <w:r>
              <w:rPr>
                <w:b/>
              </w:rPr>
              <w:t>”</w:t>
            </w:r>
          </w:p>
        </w:tc>
        <w:tc>
          <w:tcPr>
            <w:tcW w:w="4378" w:type="dxa"/>
          </w:tcPr>
          <w:p w14:paraId="5AD623DD" w14:textId="1C57C2F2" w:rsidR="00ED75CC" w:rsidRPr="0064046A" w:rsidRDefault="00ED75CC" w:rsidP="00A73D26">
            <w:r>
              <w:t xml:space="preserve">the statement published by </w:t>
            </w:r>
            <w:r w:rsidR="00CF5B43">
              <w:t>The Company</w:t>
            </w:r>
            <w:r>
              <w:t xml:space="preserve"> each Financial Year in accordance with the User Commitment Methodology;</w:t>
            </w:r>
          </w:p>
        </w:tc>
      </w:tr>
      <w:tr w:rsidR="006827F9" w:rsidRPr="0064046A" w14:paraId="190B954A" w14:textId="77777777" w:rsidTr="004B0100">
        <w:trPr>
          <w:trHeight w:val="300"/>
        </w:trPr>
        <w:tc>
          <w:tcPr>
            <w:tcW w:w="4377" w:type="dxa"/>
          </w:tcPr>
          <w:p w14:paraId="3F5ED703" w14:textId="77777777" w:rsidR="006827F9" w:rsidRDefault="006827F9" w:rsidP="00A73D26">
            <w:pPr>
              <w:jc w:val="left"/>
              <w:rPr>
                <w:b/>
              </w:rPr>
            </w:pPr>
            <w:r>
              <w:rPr>
                <w:b/>
              </w:rPr>
              <w:t>“</w:t>
            </w:r>
            <w:r w:rsidRPr="0064046A">
              <w:rPr>
                <w:b/>
              </w:rPr>
              <w:t>Apparatus</w:t>
            </w:r>
            <w:r>
              <w:rPr>
                <w:b/>
              </w:rPr>
              <w:t>”</w:t>
            </w:r>
          </w:p>
        </w:tc>
        <w:tc>
          <w:tcPr>
            <w:tcW w:w="4378" w:type="dxa"/>
          </w:tcPr>
          <w:p w14:paraId="346B7245" w14:textId="77777777" w:rsidR="006827F9" w:rsidRPr="0064046A" w:rsidRDefault="006827F9" w:rsidP="00A73D26">
            <w:r w:rsidRPr="0064046A">
              <w:t>all equipment in which electrical conductors are used, supported or of which they may form a part;</w:t>
            </w:r>
          </w:p>
        </w:tc>
      </w:tr>
      <w:tr w:rsidR="00ED75CC" w:rsidRPr="0064046A" w14:paraId="7BA8A677" w14:textId="77777777" w:rsidTr="004B0100">
        <w:trPr>
          <w:trHeight w:val="300"/>
        </w:trPr>
        <w:tc>
          <w:tcPr>
            <w:tcW w:w="4377" w:type="dxa"/>
          </w:tcPr>
          <w:p w14:paraId="572AF22A" w14:textId="77777777" w:rsidR="00ED75CC" w:rsidRPr="0064046A" w:rsidRDefault="00C267F5" w:rsidP="00A73D26">
            <w:pPr>
              <w:jc w:val="left"/>
              <w:rPr>
                <w:b/>
              </w:rPr>
            </w:pPr>
            <w:r>
              <w:rPr>
                <w:b/>
              </w:rPr>
              <w:t>“</w:t>
            </w:r>
            <w:r w:rsidR="00ED75CC" w:rsidRPr="0064046A">
              <w:rPr>
                <w:b/>
              </w:rPr>
              <w:t>Applicable STC Objectives</w:t>
            </w:r>
            <w:r>
              <w:rPr>
                <w:b/>
              </w:rPr>
              <w:t>”</w:t>
            </w:r>
          </w:p>
        </w:tc>
        <w:tc>
          <w:tcPr>
            <w:tcW w:w="4378" w:type="dxa"/>
          </w:tcPr>
          <w:p w14:paraId="25990D86" w14:textId="19C80B48" w:rsidR="00ED75CC" w:rsidRPr="0064046A" w:rsidRDefault="00ED75CC" w:rsidP="00A73D26">
            <w:r>
              <w:t xml:space="preserve">as defined in </w:t>
            </w:r>
            <w:r w:rsidR="007905BB">
              <w:t>c</w:t>
            </w:r>
            <w:r>
              <w:t xml:space="preserve">ondition </w:t>
            </w:r>
            <w:r w:rsidR="002B5BEF">
              <w:t xml:space="preserve">E4 of the </w:t>
            </w:r>
            <w:r w:rsidR="002B5BEF" w:rsidRPr="00810F69">
              <w:rPr>
                <w:b/>
                <w:bCs/>
              </w:rPr>
              <w:t>ESO Licence</w:t>
            </w:r>
            <w:r>
              <w:t>;</w:t>
            </w:r>
          </w:p>
        </w:tc>
      </w:tr>
      <w:tr w:rsidR="00ED75CC" w:rsidRPr="0064046A" w14:paraId="23CB065C" w14:textId="77777777" w:rsidTr="004B0100">
        <w:trPr>
          <w:trHeight w:val="300"/>
        </w:trPr>
        <w:tc>
          <w:tcPr>
            <w:tcW w:w="4377" w:type="dxa"/>
          </w:tcPr>
          <w:p w14:paraId="10072CCD" w14:textId="77777777" w:rsidR="00ED75CC" w:rsidRPr="0064046A" w:rsidRDefault="00C267F5" w:rsidP="00A73D26">
            <w:pPr>
              <w:jc w:val="left"/>
              <w:rPr>
                <w:b/>
              </w:rPr>
            </w:pPr>
            <w:r>
              <w:rPr>
                <w:b/>
              </w:rPr>
              <w:t>“</w:t>
            </w:r>
            <w:r w:rsidR="00ED75CC" w:rsidRPr="0064046A">
              <w:rPr>
                <w:b/>
              </w:rPr>
              <w:t xml:space="preserve">Approved </w:t>
            </w:r>
            <w:r w:rsidR="00ED75CC">
              <w:rPr>
                <w:b/>
              </w:rPr>
              <w:t>STC Modifications</w:t>
            </w:r>
            <w:r>
              <w:rPr>
                <w:b/>
              </w:rPr>
              <w:t>”</w:t>
            </w:r>
          </w:p>
        </w:tc>
        <w:tc>
          <w:tcPr>
            <w:tcW w:w="4378" w:type="dxa"/>
          </w:tcPr>
          <w:p w14:paraId="7E4E7AD4" w14:textId="77777777" w:rsidR="00ED75CC" w:rsidRPr="0064046A" w:rsidRDefault="00ED75CC" w:rsidP="00A73D26">
            <w:r w:rsidRPr="00194931">
              <w:rPr>
                <w:rFonts w:cs="Arial"/>
              </w:rPr>
              <w:t>STC Modification</w:t>
            </w:r>
            <w:r>
              <w:rPr>
                <w:rFonts w:cs="Arial"/>
              </w:rPr>
              <w:t xml:space="preserve"> Proposals</w:t>
            </w:r>
            <w:r w:rsidRPr="0064046A">
              <w:t xml:space="preserve"> including Urgent </w:t>
            </w:r>
            <w:r w:rsidRPr="00194931">
              <w:rPr>
                <w:rFonts w:cs="Arial"/>
              </w:rPr>
              <w:t>STC Modification</w:t>
            </w:r>
            <w:r>
              <w:rPr>
                <w:rFonts w:cs="Arial"/>
              </w:rPr>
              <w:t xml:space="preserve"> Proposals</w:t>
            </w:r>
            <w:r w:rsidRPr="0064046A">
              <w:t xml:space="preserve"> or Alternative </w:t>
            </w:r>
            <w:r w:rsidRPr="00194931">
              <w:rPr>
                <w:rFonts w:cs="Arial"/>
              </w:rPr>
              <w:t>STC Modification</w:t>
            </w:r>
            <w:r>
              <w:rPr>
                <w:rFonts w:cs="Arial"/>
              </w:rPr>
              <w:t>s</w:t>
            </w:r>
            <w:r w:rsidRPr="0064046A">
              <w:t xml:space="preserve"> to the Code approved by the Authority in accordance with Section B;</w:t>
            </w:r>
          </w:p>
        </w:tc>
      </w:tr>
      <w:tr w:rsidR="00ED75CC" w:rsidRPr="0064046A" w14:paraId="6CEAC5DA" w14:textId="77777777" w:rsidTr="004B0100">
        <w:trPr>
          <w:trHeight w:val="300"/>
        </w:trPr>
        <w:tc>
          <w:tcPr>
            <w:tcW w:w="4377" w:type="dxa"/>
          </w:tcPr>
          <w:p w14:paraId="3EBFCE44" w14:textId="77777777" w:rsidR="00ED75CC" w:rsidRPr="0064046A" w:rsidRDefault="00C267F5" w:rsidP="00A73D26">
            <w:pPr>
              <w:jc w:val="left"/>
              <w:rPr>
                <w:b/>
              </w:rPr>
            </w:pPr>
            <w:r>
              <w:rPr>
                <w:b/>
              </w:rPr>
              <w:t>“</w:t>
            </w:r>
            <w:r w:rsidR="00ED75CC" w:rsidRPr="0064046A">
              <w:rPr>
                <w:b/>
              </w:rPr>
              <w:t>Assessment</w:t>
            </w:r>
            <w:r>
              <w:rPr>
                <w:b/>
              </w:rPr>
              <w:t>”</w:t>
            </w:r>
          </w:p>
        </w:tc>
        <w:tc>
          <w:tcPr>
            <w:tcW w:w="4378" w:type="dxa"/>
          </w:tcPr>
          <w:p w14:paraId="5F58CE2F" w14:textId="77777777" w:rsidR="00ED75CC" w:rsidRPr="0064046A" w:rsidRDefault="00ED75CC" w:rsidP="00A73D26">
            <w:r w:rsidRPr="0064046A">
              <w:t>the analysis and impact assessment commissioned in accordance with and as defined in Section B, sub-paragraph 7.2.5.2;</w:t>
            </w:r>
          </w:p>
        </w:tc>
      </w:tr>
      <w:tr w:rsidR="00ED75CC" w:rsidRPr="0064046A" w14:paraId="412D6FC6" w14:textId="77777777" w:rsidTr="004B0100">
        <w:trPr>
          <w:trHeight w:val="300"/>
        </w:trPr>
        <w:tc>
          <w:tcPr>
            <w:tcW w:w="4377" w:type="dxa"/>
          </w:tcPr>
          <w:p w14:paraId="749D21A7" w14:textId="30768F84" w:rsidR="00ED75CC" w:rsidRPr="0064046A" w:rsidRDefault="00C267F5" w:rsidP="00A73D26">
            <w:pPr>
              <w:jc w:val="left"/>
              <w:rPr>
                <w:b/>
                <w:bCs/>
              </w:rPr>
            </w:pPr>
            <w:r w:rsidRPr="2F592808">
              <w:rPr>
                <w:b/>
                <w:bCs/>
              </w:rPr>
              <w:t>“</w:t>
            </w:r>
            <w:r w:rsidR="00ED75CC" w:rsidRPr="2F592808">
              <w:rPr>
                <w:b/>
                <w:bCs/>
              </w:rPr>
              <w:t>Assessment and Report Phase</w:t>
            </w:r>
            <w:r w:rsidRPr="2F592808">
              <w:rPr>
                <w:b/>
                <w:bCs/>
              </w:rPr>
              <w:t>”</w:t>
            </w:r>
          </w:p>
          <w:p w14:paraId="05B521CD" w14:textId="3AAEAFE2" w:rsidR="00ED75CC" w:rsidRPr="0064046A" w:rsidRDefault="00ED75CC" w:rsidP="00A73D26">
            <w:pPr>
              <w:jc w:val="left"/>
              <w:rPr>
                <w:b/>
                <w:bCs/>
              </w:rPr>
            </w:pPr>
          </w:p>
        </w:tc>
        <w:tc>
          <w:tcPr>
            <w:tcW w:w="4378" w:type="dxa"/>
          </w:tcPr>
          <w:p w14:paraId="10DE74A4" w14:textId="13A90646" w:rsidR="00ED75CC" w:rsidRPr="0064046A" w:rsidRDefault="00ED75CC" w:rsidP="00A73D26">
            <w:r>
              <w:t>the process for assessing STC Modification Proposals and any Alternative STC Modifications and formulating an STC Modification Report as set out in Section B, sub-paragraph 7.2.5;</w:t>
            </w:r>
          </w:p>
        </w:tc>
      </w:tr>
      <w:tr w:rsidR="002A61C2" w:rsidRPr="0064046A" w14:paraId="46763B58" w14:textId="77777777" w:rsidTr="004B0100">
        <w:trPr>
          <w:trHeight w:val="300"/>
        </w:trPr>
        <w:tc>
          <w:tcPr>
            <w:tcW w:w="4377" w:type="dxa"/>
          </w:tcPr>
          <w:p w14:paraId="65DD7572" w14:textId="77777777" w:rsidR="002A61C2" w:rsidRPr="0064046A" w:rsidRDefault="002A61C2" w:rsidP="00A73D26">
            <w:pPr>
              <w:jc w:val="left"/>
              <w:rPr>
                <w:b/>
                <w:bCs/>
              </w:rPr>
            </w:pPr>
            <w:r w:rsidRPr="2F592808">
              <w:rPr>
                <w:b/>
                <w:bCs/>
              </w:rPr>
              <w:lastRenderedPageBreak/>
              <w:t>“Assimilated Law”</w:t>
            </w:r>
          </w:p>
          <w:p w14:paraId="3E553D88" w14:textId="77777777" w:rsidR="002A61C2" w:rsidRDefault="002A61C2" w:rsidP="00A73D26">
            <w:pPr>
              <w:jc w:val="left"/>
              <w:rPr>
                <w:b/>
              </w:rPr>
            </w:pPr>
          </w:p>
        </w:tc>
        <w:tc>
          <w:tcPr>
            <w:tcW w:w="4378" w:type="dxa"/>
          </w:tcPr>
          <w:p w14:paraId="67266179" w14:textId="0E0F1FEC" w:rsidR="002A61C2" w:rsidRDefault="002A61C2" w:rsidP="00A73D26">
            <w:r>
              <w:t>has the same meaning as that given by section 6(7) of the European Union (Withdrawal) Act 2018;</w:t>
            </w:r>
          </w:p>
        </w:tc>
      </w:tr>
      <w:tr w:rsidR="00ED75CC" w:rsidRPr="0064046A" w14:paraId="14EFDF63" w14:textId="77777777" w:rsidTr="004B0100">
        <w:trPr>
          <w:trHeight w:val="300"/>
        </w:trPr>
        <w:tc>
          <w:tcPr>
            <w:tcW w:w="4377" w:type="dxa"/>
          </w:tcPr>
          <w:p w14:paraId="0725E19D" w14:textId="77777777" w:rsidR="00ED75CC" w:rsidRDefault="00C267F5" w:rsidP="00A73D26">
            <w:pPr>
              <w:jc w:val="left"/>
              <w:rPr>
                <w:b/>
              </w:rPr>
            </w:pPr>
            <w:r>
              <w:rPr>
                <w:b/>
              </w:rPr>
              <w:t>“</w:t>
            </w:r>
            <w:r w:rsidR="00ED75CC" w:rsidRPr="0064046A">
              <w:rPr>
                <w:b/>
              </w:rPr>
              <w:t>At</w:t>
            </w:r>
            <w:r w:rsidR="00ED75CC">
              <w:rPr>
                <w:b/>
              </w:rPr>
              <w:t>tributable Works</w:t>
            </w:r>
            <w:r>
              <w:rPr>
                <w:b/>
              </w:rPr>
              <w:t>”</w:t>
            </w:r>
          </w:p>
          <w:p w14:paraId="534CFFFA" w14:textId="77777777" w:rsidR="00ED75CC" w:rsidRDefault="00ED75CC" w:rsidP="00A73D26">
            <w:pPr>
              <w:jc w:val="left"/>
              <w:rPr>
                <w:b/>
              </w:rPr>
            </w:pPr>
          </w:p>
          <w:p w14:paraId="4C04FFA6" w14:textId="77777777" w:rsidR="00ED75CC" w:rsidRDefault="00ED75CC" w:rsidP="00A73D26">
            <w:pPr>
              <w:jc w:val="left"/>
              <w:rPr>
                <w:b/>
              </w:rPr>
            </w:pPr>
          </w:p>
          <w:p w14:paraId="76D0575F" w14:textId="77777777" w:rsidR="00ED75CC" w:rsidRDefault="00ED75CC" w:rsidP="00A73D26">
            <w:pPr>
              <w:jc w:val="left"/>
              <w:rPr>
                <w:b/>
              </w:rPr>
            </w:pPr>
          </w:p>
          <w:p w14:paraId="31B4D013" w14:textId="77777777" w:rsidR="00ED75CC" w:rsidRDefault="00ED75CC" w:rsidP="00A73D26">
            <w:pPr>
              <w:jc w:val="left"/>
              <w:rPr>
                <w:b/>
              </w:rPr>
            </w:pPr>
          </w:p>
          <w:p w14:paraId="009F266C" w14:textId="77777777" w:rsidR="00ED75CC" w:rsidRPr="0064046A" w:rsidRDefault="00ED75CC" w:rsidP="00A73D26">
            <w:pPr>
              <w:jc w:val="left"/>
              <w:rPr>
                <w:b/>
              </w:rPr>
            </w:pPr>
          </w:p>
        </w:tc>
        <w:tc>
          <w:tcPr>
            <w:tcW w:w="4378" w:type="dxa"/>
          </w:tcPr>
          <w:p w14:paraId="7491B594" w14:textId="433C5210" w:rsidR="00ED75CC" w:rsidRPr="0064046A" w:rsidRDefault="3EEEAFA5" w:rsidP="00A73D26">
            <w:r>
              <w:t xml:space="preserve">those components of the </w:t>
            </w:r>
            <w:del w:id="0" w:author="Steve Baker" w:date="2026-01-21T16:40:00Z" w16du:dateUtc="2026-01-21T16:40:00Z">
              <w:r w:rsidDel="00E373D8">
                <w:delText xml:space="preserve">Transmission </w:delText>
              </w:r>
            </w:del>
            <w:r>
              <w:t>Construction Works which are required (a) to connect a Power Station</w:t>
            </w:r>
            <w:ins w:id="1" w:author="Steve Baker" w:date="2026-01-21T16:39:00Z" w16du:dateUtc="2026-01-21T16:39:00Z">
              <w:r w:rsidR="00916792">
                <w:t xml:space="preserve">, </w:t>
              </w:r>
              <w:r w:rsidR="008D5421">
                <w:t>Non-Embedded Customer,</w:t>
              </w:r>
            </w:ins>
            <w:ins w:id="2" w:author="Steve Baker" w:date="2026-01-21T16:41:00Z" w16du:dateUtc="2026-01-21T16:41:00Z">
              <w:r w:rsidR="00070551">
                <w:t xml:space="preserve"> or Interconnector</w:t>
              </w:r>
            </w:ins>
            <w:r>
              <w:t xml:space="preserve"> which is to be connected at a Connection Site to the nearest suitable MITS Node; or (b) in respect of an Embedded Power Station </w:t>
            </w:r>
            <w:ins w:id="3" w:author="Steve Baker" w:date="2026-01-21T16:41:00Z" w16du:dateUtc="2026-01-21T16:41:00Z">
              <w:r w:rsidR="00E9642D">
                <w:t xml:space="preserve">or </w:t>
              </w:r>
              <w:r w:rsidR="009A1D6A">
                <w:t>Relevant Em</w:t>
              </w:r>
            </w:ins>
            <w:ins w:id="4" w:author="Steve Baker" w:date="2026-01-21T16:42:00Z" w16du:dateUtc="2026-01-21T16:42:00Z">
              <w:r w:rsidR="009A1D6A">
                <w:t xml:space="preserve">bedded Demand </w:t>
              </w:r>
            </w:ins>
            <w:r>
              <w:t>from the relevant Grid Supply Point to the nearest suitable MITS Node</w:t>
            </w:r>
            <w:ins w:id="5" w:author="Steve Baker" w:date="2026-01-21T16:42:00Z" w16du:dateUtc="2026-01-21T16:42:00Z">
              <w:r w:rsidR="009A1D6A">
                <w:t>;</w:t>
              </w:r>
            </w:ins>
            <w:r>
              <w:t xml:space="preserve"> (and in any case above where the Construction Works include a Transmission substation that once constructed will become the MITS Node, the Attributable Works will include such Transmission substation) </w:t>
            </w:r>
            <w:r w:rsidR="6712B27C">
              <w:t>but excluding in each case (a) and (b) any [</w:t>
            </w:r>
            <w:del w:id="6" w:author="Steve Baker" w:date="2026-01-21T16:43:00Z" w16du:dateUtc="2026-01-21T16:43:00Z">
              <w:r w:rsidR="6712B27C" w:rsidDel="00957EF4">
                <w:delText xml:space="preserve">Expected </w:delText>
              </w:r>
            </w:del>
            <w:ins w:id="7" w:author="Steve Baker" w:date="2026-01-21T16:43:00Z" w16du:dateUtc="2026-01-21T16:43:00Z">
              <w:r w:rsidR="00957EF4">
                <w:t xml:space="preserve">Excepted </w:t>
              </w:r>
            </w:ins>
            <w:r w:rsidR="0CE62495">
              <w:t xml:space="preserve">Works], </w:t>
            </w:r>
            <w:r>
              <w:t>and which in relation to a particular User are as specified in the relevant TO Construction Agreement;</w:t>
            </w:r>
            <w:smartTag w:uri="urn:schemas-microsoft-com:office:smarttags" w:element="address"/>
            <w:smartTag w:uri="urn:schemas-microsoft-com:office:smarttags" w:element="Street"/>
            <w:smartTag w:uri="urn:schemas-microsoft-com:office:smarttags" w:element="State"/>
            <w:smartTag w:uri="urn:schemas-microsoft-com:office:smarttags" w:element="place"/>
            <w:smartTag w:uri="urn:schemas-microsoft-com:office:smarttags" w:element="City"/>
          </w:p>
        </w:tc>
      </w:tr>
      <w:tr w:rsidR="00ED75CC" w:rsidRPr="0064046A" w14:paraId="5E979952" w14:textId="77777777" w:rsidTr="004B0100">
        <w:trPr>
          <w:trHeight w:val="300"/>
        </w:trPr>
        <w:tc>
          <w:tcPr>
            <w:tcW w:w="4377" w:type="dxa"/>
          </w:tcPr>
          <w:p w14:paraId="51599847" w14:textId="77777777" w:rsidR="00ED75CC" w:rsidRPr="0064046A" w:rsidRDefault="00C267F5" w:rsidP="00A73D26">
            <w:pPr>
              <w:jc w:val="left"/>
              <w:rPr>
                <w:b/>
              </w:rPr>
            </w:pPr>
            <w:r>
              <w:rPr>
                <w:b/>
              </w:rPr>
              <w:t>“</w:t>
            </w:r>
            <w:r w:rsidR="00ED75CC" w:rsidRPr="0064046A">
              <w:rPr>
                <w:b/>
              </w:rPr>
              <w:t>At</w:t>
            </w:r>
            <w:r w:rsidR="00ED75CC">
              <w:rPr>
                <w:b/>
              </w:rPr>
              <w:t>tributable Works Capital Cost</w:t>
            </w:r>
            <w:r>
              <w:rPr>
                <w:b/>
              </w:rPr>
              <w:t>”</w:t>
            </w:r>
          </w:p>
        </w:tc>
        <w:tc>
          <w:tcPr>
            <w:tcW w:w="4378" w:type="dxa"/>
          </w:tcPr>
          <w:p w14:paraId="7533C849" w14:textId="5AF9D214" w:rsidR="00ED75CC" w:rsidRDefault="00ED75CC" w:rsidP="00A73D26">
            <w:r>
              <w:t>means the fees, expenses and costs of whatever nature reasonably and properly incurred or due in respect of each component within the Attributable Works;</w:t>
            </w:r>
          </w:p>
        </w:tc>
      </w:tr>
      <w:tr w:rsidR="00ED75CC" w:rsidRPr="0064046A" w14:paraId="5C8337A1" w14:textId="77777777" w:rsidTr="004B0100">
        <w:trPr>
          <w:trHeight w:val="300"/>
        </w:trPr>
        <w:tc>
          <w:tcPr>
            <w:tcW w:w="4377" w:type="dxa"/>
          </w:tcPr>
          <w:p w14:paraId="78E1C1EB" w14:textId="77777777" w:rsidR="00ED75CC" w:rsidRPr="007A15A5" w:rsidRDefault="00C267F5" w:rsidP="00A73D26">
            <w:pPr>
              <w:jc w:val="left"/>
            </w:pPr>
            <w:r>
              <w:rPr>
                <w:b/>
              </w:rPr>
              <w:t>“</w:t>
            </w:r>
            <w:r w:rsidR="00ED75CC" w:rsidRPr="0064046A">
              <w:rPr>
                <w:b/>
              </w:rPr>
              <w:t>Authority</w:t>
            </w:r>
            <w:r>
              <w:rPr>
                <w:b/>
              </w:rPr>
              <w:t>”</w:t>
            </w:r>
          </w:p>
        </w:tc>
        <w:tc>
          <w:tcPr>
            <w:tcW w:w="4378" w:type="dxa"/>
          </w:tcPr>
          <w:p w14:paraId="07D93A21" w14:textId="77777777" w:rsidR="00ED75CC" w:rsidRDefault="00ED75CC" w:rsidP="00A73D26">
            <w:r w:rsidRPr="0064046A">
              <w:t xml:space="preserve">the Gas and Electricity Markets Authority established under section 1 of the Utilities Act </w:t>
            </w:r>
            <w:proofErr w:type="gramStart"/>
            <w:r w:rsidRPr="0064046A">
              <w:t>2000;</w:t>
            </w:r>
            <w:proofErr w:type="gramEnd"/>
          </w:p>
          <w:p w14:paraId="3397AAE1" w14:textId="77777777" w:rsidR="007A15A5" w:rsidRDefault="007A15A5" w:rsidP="00A73D26"/>
        </w:tc>
      </w:tr>
      <w:tr w:rsidR="006827F9" w:rsidRPr="0064046A" w14:paraId="5E07C52B" w14:textId="77777777" w:rsidTr="004B0100">
        <w:trPr>
          <w:trHeight w:val="300"/>
        </w:trPr>
        <w:tc>
          <w:tcPr>
            <w:tcW w:w="4377" w:type="dxa"/>
          </w:tcPr>
          <w:p w14:paraId="6C6AF1A6" w14:textId="77777777" w:rsidR="006827F9" w:rsidRPr="00D36552" w:rsidRDefault="006827F9" w:rsidP="00A73D26">
            <w:pPr>
              <w:jc w:val="left"/>
              <w:rPr>
                <w:b/>
              </w:rPr>
            </w:pPr>
            <w:r w:rsidRPr="00D36552">
              <w:rPr>
                <w:b/>
              </w:rPr>
              <w:t>“Authority Led STC Modification”</w:t>
            </w:r>
          </w:p>
          <w:p w14:paraId="5DC56F3B" w14:textId="77777777" w:rsidR="006827F9" w:rsidRDefault="006827F9" w:rsidP="00A73D26">
            <w:pPr>
              <w:jc w:val="left"/>
              <w:rPr>
                <w:b/>
              </w:rPr>
            </w:pPr>
          </w:p>
        </w:tc>
        <w:tc>
          <w:tcPr>
            <w:tcW w:w="4378" w:type="dxa"/>
          </w:tcPr>
          <w:p w14:paraId="7A490312" w14:textId="77777777" w:rsidR="006827F9" w:rsidRPr="0064046A" w:rsidRDefault="006827F9" w:rsidP="00A73D26">
            <w:r>
              <w:t>a proposal to modify the STC which directly arises from a Significant Code Review and where the process of the modification is led by the Authority;</w:t>
            </w:r>
          </w:p>
        </w:tc>
      </w:tr>
      <w:tr w:rsidR="007A15A5" w:rsidRPr="0064046A" w14:paraId="5FE68374" w14:textId="77777777" w:rsidTr="004B0100">
        <w:trPr>
          <w:trHeight w:val="300"/>
        </w:trPr>
        <w:tc>
          <w:tcPr>
            <w:tcW w:w="4377" w:type="dxa"/>
          </w:tcPr>
          <w:p w14:paraId="6B23F7BB" w14:textId="77777777" w:rsidR="007A15A5" w:rsidRPr="00D36552" w:rsidRDefault="007A15A5" w:rsidP="00A73D26">
            <w:pPr>
              <w:jc w:val="left"/>
              <w:rPr>
                <w:b/>
              </w:rPr>
            </w:pPr>
            <w:r w:rsidRPr="00D36552">
              <w:rPr>
                <w:b/>
              </w:rPr>
              <w:t xml:space="preserve">“Authority Led STC </w:t>
            </w:r>
            <w:proofErr w:type="spellStart"/>
            <w:r w:rsidRPr="00D36552">
              <w:rPr>
                <w:b/>
              </w:rPr>
              <w:t>Modifcation</w:t>
            </w:r>
            <w:proofErr w:type="spellEnd"/>
            <w:r w:rsidRPr="00D36552">
              <w:rPr>
                <w:b/>
              </w:rPr>
              <w:t xml:space="preserve"> Proposal” </w:t>
            </w:r>
          </w:p>
          <w:p w14:paraId="5DE3BD77" w14:textId="77777777" w:rsidR="007A15A5" w:rsidRPr="0097020E" w:rsidRDefault="007A15A5" w:rsidP="00A73D26"/>
        </w:tc>
        <w:tc>
          <w:tcPr>
            <w:tcW w:w="4378" w:type="dxa"/>
          </w:tcPr>
          <w:p w14:paraId="04E853E1" w14:textId="77777777" w:rsidR="007A15A5" w:rsidRPr="0064046A" w:rsidRDefault="007A15A5" w:rsidP="00A73D26">
            <w:r>
              <w:t>a proposal for an Authority Led STC modification which has been submitted pursuant to and in accordance with Section B 7.1.10A.1;</w:t>
            </w:r>
          </w:p>
        </w:tc>
      </w:tr>
      <w:tr w:rsidR="007A15A5" w:rsidRPr="0064046A" w14:paraId="61D445DB" w14:textId="77777777" w:rsidTr="004B0100">
        <w:trPr>
          <w:trHeight w:val="300"/>
        </w:trPr>
        <w:tc>
          <w:tcPr>
            <w:tcW w:w="4377" w:type="dxa"/>
          </w:tcPr>
          <w:p w14:paraId="59E99461" w14:textId="77777777" w:rsidR="007A15A5" w:rsidRPr="00D36552" w:rsidRDefault="007A15A5" w:rsidP="00A73D26">
            <w:pPr>
              <w:jc w:val="left"/>
              <w:rPr>
                <w:b/>
              </w:rPr>
            </w:pPr>
            <w:r w:rsidRPr="00D36552">
              <w:rPr>
                <w:b/>
              </w:rPr>
              <w:t xml:space="preserve">“Authority Led STC Modification Report” </w:t>
            </w:r>
          </w:p>
          <w:p w14:paraId="7FC4C93D" w14:textId="3E1C255B" w:rsidR="007A15A5" w:rsidRPr="0097020E" w:rsidRDefault="007A15A5" w:rsidP="00A73D26"/>
        </w:tc>
        <w:tc>
          <w:tcPr>
            <w:tcW w:w="4378" w:type="dxa"/>
          </w:tcPr>
          <w:p w14:paraId="39208EBA" w14:textId="77777777" w:rsidR="00273C4E" w:rsidRDefault="00273C4E" w:rsidP="00A73D26">
            <w:r>
              <w:t>means, in relation to an Authority Led STC Modification Proposal the report prepared pursuant to and in accordance with Section B 7.1.10A.</w:t>
            </w:r>
            <w:proofErr w:type="gramStart"/>
            <w:r>
              <w:t>2;</w:t>
            </w:r>
            <w:proofErr w:type="gramEnd"/>
          </w:p>
          <w:p w14:paraId="60F994F4" w14:textId="77777777" w:rsidR="007A15A5" w:rsidRPr="0064046A" w:rsidRDefault="007A15A5" w:rsidP="00A73D26"/>
        </w:tc>
      </w:tr>
      <w:tr w:rsidR="006827F9" w:rsidRPr="0064046A" w14:paraId="658456BA" w14:textId="77777777" w:rsidTr="004B0100">
        <w:trPr>
          <w:trHeight w:val="300"/>
        </w:trPr>
        <w:tc>
          <w:tcPr>
            <w:tcW w:w="4377" w:type="dxa"/>
          </w:tcPr>
          <w:p w14:paraId="294DD322" w14:textId="77777777" w:rsidR="006827F9" w:rsidRDefault="006827F9" w:rsidP="00A73D26">
            <w:pPr>
              <w:jc w:val="left"/>
            </w:pPr>
            <w:r w:rsidRPr="00D36552">
              <w:rPr>
                <w:b/>
              </w:rPr>
              <w:lastRenderedPageBreak/>
              <w:t>“Backstop Direction”</w:t>
            </w:r>
          </w:p>
        </w:tc>
        <w:tc>
          <w:tcPr>
            <w:tcW w:w="4378" w:type="dxa"/>
          </w:tcPr>
          <w:p w14:paraId="29A97899" w14:textId="77777777" w:rsidR="006827F9" w:rsidRPr="0064046A" w:rsidRDefault="006827F9" w:rsidP="00A73D26">
            <w:r>
              <w:t>has the meaning given to it in Section B 7.1.10B;</w:t>
            </w:r>
          </w:p>
        </w:tc>
      </w:tr>
      <w:tr w:rsidR="00ED75CC" w:rsidRPr="0064046A" w14:paraId="1C04FB45" w14:textId="77777777" w:rsidTr="004B0100">
        <w:trPr>
          <w:trHeight w:val="300"/>
        </w:trPr>
        <w:tc>
          <w:tcPr>
            <w:tcW w:w="4377" w:type="dxa"/>
          </w:tcPr>
          <w:p w14:paraId="2788CE02" w14:textId="77777777" w:rsidR="00ED75CC" w:rsidRPr="0064046A" w:rsidRDefault="00C267F5" w:rsidP="00A73D26">
            <w:pPr>
              <w:jc w:val="left"/>
              <w:rPr>
                <w:b/>
              </w:rPr>
            </w:pPr>
            <w:r>
              <w:t>“</w:t>
            </w:r>
            <w:r w:rsidR="00ED75CC" w:rsidRPr="0064046A">
              <w:rPr>
                <w:b/>
              </w:rPr>
              <w:t>Back-Stop Date</w:t>
            </w:r>
            <w:r>
              <w:t>”</w:t>
            </w:r>
          </w:p>
        </w:tc>
        <w:tc>
          <w:tcPr>
            <w:tcW w:w="4378" w:type="dxa"/>
          </w:tcPr>
          <w:p w14:paraId="4653E856" w14:textId="77777777" w:rsidR="00ED75CC" w:rsidRPr="0064046A" w:rsidRDefault="00ED75CC" w:rsidP="00A73D26">
            <w:r w:rsidRPr="0064046A">
              <w:t>the date by which an item of Derogated Plant is to attain its Required Standard, as specified in or pursuant to a Transmission Derogation;</w:t>
            </w:r>
          </w:p>
        </w:tc>
      </w:tr>
      <w:tr w:rsidR="00ED75CC" w:rsidRPr="0064046A" w14:paraId="4A80B273" w14:textId="77777777" w:rsidTr="004B0100">
        <w:trPr>
          <w:trHeight w:val="300"/>
        </w:trPr>
        <w:tc>
          <w:tcPr>
            <w:tcW w:w="4377" w:type="dxa"/>
          </w:tcPr>
          <w:p w14:paraId="0628393F" w14:textId="77777777" w:rsidR="00ED75CC" w:rsidRPr="0064046A" w:rsidRDefault="00ED75CC" w:rsidP="00A73D26">
            <w:pPr>
              <w:jc w:val="left"/>
            </w:pPr>
            <w:r w:rsidRPr="0064046A">
              <w:t>“</w:t>
            </w:r>
            <w:r w:rsidRPr="0064046A">
              <w:rPr>
                <w:b/>
              </w:rPr>
              <w:t>Back-Up Protection</w:t>
            </w:r>
            <w:r w:rsidRPr="0064046A">
              <w:t>”</w:t>
            </w:r>
          </w:p>
        </w:tc>
        <w:tc>
          <w:tcPr>
            <w:tcW w:w="4378" w:type="dxa"/>
          </w:tcPr>
          <w:p w14:paraId="5028DBAF" w14:textId="77777777" w:rsidR="00ED75CC" w:rsidRPr="0064046A" w:rsidRDefault="00ED75CC" w:rsidP="00A73D26">
            <w:r w:rsidRPr="0064046A">
              <w:t>as defined in the Grid Code;</w:t>
            </w:r>
          </w:p>
        </w:tc>
      </w:tr>
      <w:tr w:rsidR="00ED75CC" w:rsidRPr="0064046A" w14:paraId="60BC4310" w14:textId="77777777" w:rsidTr="004B0100">
        <w:trPr>
          <w:trHeight w:val="300"/>
        </w:trPr>
        <w:tc>
          <w:tcPr>
            <w:tcW w:w="4377" w:type="dxa"/>
          </w:tcPr>
          <w:p w14:paraId="464AB281" w14:textId="77777777" w:rsidR="00ED75CC" w:rsidRPr="0064046A" w:rsidRDefault="00ED75CC" w:rsidP="00A73D26">
            <w:pPr>
              <w:jc w:val="left"/>
              <w:rPr>
                <w:b/>
              </w:rPr>
            </w:pPr>
            <w:r w:rsidRPr="0064046A">
              <w:rPr>
                <w:b/>
              </w:rPr>
              <w:t>“Bank Account”</w:t>
            </w:r>
          </w:p>
        </w:tc>
        <w:tc>
          <w:tcPr>
            <w:tcW w:w="4378" w:type="dxa"/>
          </w:tcPr>
          <w:p w14:paraId="3AAED8B4" w14:textId="683D7E97" w:rsidR="00ED75CC" w:rsidRPr="0064046A" w:rsidRDefault="00ED75CC" w:rsidP="00A73D26">
            <w:r w:rsidRPr="0064046A">
              <w:t xml:space="preserve">a separately designated bank account in the name of </w:t>
            </w:r>
            <w:r w:rsidR="00CF5B43">
              <w:t>The Company</w:t>
            </w:r>
            <w:r w:rsidRPr="0064046A">
              <w:t xml:space="preserve"> at such branch of Barclays Bank PLC, or such branch of any other bank, in the City of London as is notified by </w:t>
            </w:r>
            <w:r w:rsidR="00CF5B43">
              <w:rPr>
                <w:bCs/>
              </w:rPr>
              <w:t>The Company</w:t>
            </w:r>
            <w:r w:rsidRPr="0064046A">
              <w:t xml:space="preserve"> to the Transmission Owner, bearing interest from (and including) the date of deposit of principal sums to (but excluding) the date of withdrawal of principal sums from such account, mandated for withdrawal of principal solely by </w:t>
            </w:r>
            <w:r w:rsidR="00CF5B43">
              <w:t>The Company</w:t>
            </w:r>
            <w:r w:rsidRPr="0064046A">
              <w:t xml:space="preserve"> against delivery of a Notice of Drawing for the amount demanded therein and mandated for the transfer of any interest accrued to the Bank Account to such bank account as the Transmission Owner may specify;</w:t>
            </w:r>
          </w:p>
        </w:tc>
      </w:tr>
      <w:tr w:rsidR="00ED75CC" w:rsidRPr="0064046A" w14:paraId="32C3A5A7" w14:textId="77777777" w:rsidTr="004B0100">
        <w:trPr>
          <w:trHeight w:val="300"/>
        </w:trPr>
        <w:tc>
          <w:tcPr>
            <w:tcW w:w="4377" w:type="dxa"/>
          </w:tcPr>
          <w:p w14:paraId="31659634" w14:textId="77777777" w:rsidR="00ED75CC" w:rsidRPr="0064046A" w:rsidRDefault="00C267F5" w:rsidP="00A73D26">
            <w:pPr>
              <w:jc w:val="left"/>
              <w:rPr>
                <w:b/>
              </w:rPr>
            </w:pPr>
            <w:r>
              <w:rPr>
                <w:b/>
              </w:rPr>
              <w:t>“</w:t>
            </w:r>
            <w:r w:rsidR="00ED75CC" w:rsidRPr="0064046A">
              <w:rPr>
                <w:b/>
              </w:rPr>
              <w:t>Base Rate</w:t>
            </w:r>
            <w:r>
              <w:rPr>
                <w:b/>
              </w:rPr>
              <w:t>”</w:t>
            </w:r>
          </w:p>
        </w:tc>
        <w:tc>
          <w:tcPr>
            <w:tcW w:w="4378" w:type="dxa"/>
          </w:tcPr>
          <w:p w14:paraId="2140171E" w14:textId="77777777" w:rsidR="00ED75CC" w:rsidRPr="0064046A" w:rsidRDefault="00ED75CC" w:rsidP="00A73D26">
            <w:r w:rsidRPr="0064046A">
              <w:t>in respect of any day, the rate per annum which is equal to the base lending rate from time to time of Barclays Bank PLC as at the close of business on the immediately preceding Business Day;</w:t>
            </w:r>
          </w:p>
        </w:tc>
      </w:tr>
      <w:tr w:rsidR="00ED75CC" w:rsidRPr="0064046A" w14:paraId="4D27802C" w14:textId="77777777" w:rsidTr="004B0100">
        <w:trPr>
          <w:trHeight w:val="300"/>
        </w:trPr>
        <w:tc>
          <w:tcPr>
            <w:tcW w:w="4377" w:type="dxa"/>
          </w:tcPr>
          <w:p w14:paraId="16B6C3A6" w14:textId="77777777" w:rsidR="00ED75CC" w:rsidRPr="0064046A" w:rsidRDefault="00C267F5" w:rsidP="00A73D26">
            <w:pPr>
              <w:jc w:val="left"/>
              <w:rPr>
                <w:b/>
              </w:rPr>
            </w:pPr>
            <w:r>
              <w:rPr>
                <w:b/>
              </w:rPr>
              <w:t>“</w:t>
            </w:r>
            <w:r w:rsidR="00ED75CC" w:rsidRPr="0064046A">
              <w:rPr>
                <w:b/>
              </w:rPr>
              <w:t>Bi-annual Estimate</w:t>
            </w:r>
            <w:r>
              <w:rPr>
                <w:b/>
              </w:rPr>
              <w:t>”</w:t>
            </w:r>
          </w:p>
        </w:tc>
        <w:tc>
          <w:tcPr>
            <w:tcW w:w="4378" w:type="dxa"/>
          </w:tcPr>
          <w:p w14:paraId="7C7C71D2" w14:textId="7CD0A5B0" w:rsidR="00ED75CC" w:rsidRPr="0064046A" w:rsidRDefault="00ED75CC" w:rsidP="00A73D26">
            <w:r w:rsidRPr="0064046A">
              <w:t xml:space="preserve">the estimate of payments required to be provided by </w:t>
            </w:r>
            <w:r w:rsidR="00CF5B43">
              <w:t>The Company</w:t>
            </w:r>
            <w:r w:rsidRPr="0064046A">
              <w:t xml:space="preserve"> to a Transmission Owner in respect of a Construction Project and defined in respect of each Transmission Owner in its TO Construction Agreement with </w:t>
            </w:r>
            <w:r w:rsidR="00CF5B43">
              <w:t>The Company</w:t>
            </w:r>
            <w:r w:rsidRPr="0064046A">
              <w:t xml:space="preserve"> for such Construction Project;</w:t>
            </w:r>
          </w:p>
        </w:tc>
      </w:tr>
      <w:tr w:rsidR="00ED75CC" w:rsidRPr="0064046A" w14:paraId="7772C710" w14:textId="77777777" w:rsidTr="004B0100">
        <w:trPr>
          <w:trHeight w:val="300"/>
        </w:trPr>
        <w:tc>
          <w:tcPr>
            <w:tcW w:w="4377" w:type="dxa"/>
          </w:tcPr>
          <w:p w14:paraId="6C78011B" w14:textId="77777777" w:rsidR="00ED75CC" w:rsidRPr="0064046A" w:rsidRDefault="00C267F5" w:rsidP="00A73D26">
            <w:pPr>
              <w:jc w:val="left"/>
              <w:rPr>
                <w:b/>
              </w:rPr>
            </w:pPr>
            <w:r>
              <w:rPr>
                <w:b/>
              </w:rPr>
              <w:t>“</w:t>
            </w:r>
            <w:r w:rsidR="00ED75CC" w:rsidRPr="0064046A">
              <w:rPr>
                <w:b/>
              </w:rPr>
              <w:t>BSC</w:t>
            </w:r>
            <w:r>
              <w:rPr>
                <w:b/>
              </w:rPr>
              <w:t>”</w:t>
            </w:r>
          </w:p>
        </w:tc>
        <w:tc>
          <w:tcPr>
            <w:tcW w:w="4378" w:type="dxa"/>
          </w:tcPr>
          <w:p w14:paraId="52CF5814" w14:textId="151BEC18" w:rsidR="00ED75CC" w:rsidRPr="0064046A" w:rsidRDefault="00ED75CC" w:rsidP="00A73D26">
            <w:r>
              <w:t xml:space="preserve">as defined in </w:t>
            </w:r>
            <w:r w:rsidR="00D36D89">
              <w:t>c</w:t>
            </w:r>
            <w:r>
              <w:t xml:space="preserve">ondition </w:t>
            </w:r>
            <w:r w:rsidR="00D36D89">
              <w:t>E</w:t>
            </w:r>
            <w:r>
              <w:t xml:space="preserve">1 of </w:t>
            </w:r>
            <w:r w:rsidR="00D36D89">
              <w:t xml:space="preserve">the </w:t>
            </w:r>
            <w:r w:rsidR="00D36D89" w:rsidRPr="00810F69">
              <w:rPr>
                <w:b/>
                <w:bCs/>
              </w:rPr>
              <w:t>ESO</w:t>
            </w:r>
            <w:r w:rsidRPr="00810F69">
              <w:rPr>
                <w:b/>
                <w:bCs/>
              </w:rPr>
              <w:t xml:space="preserve"> Licence</w:t>
            </w:r>
            <w:r>
              <w:t>;</w:t>
            </w:r>
          </w:p>
        </w:tc>
      </w:tr>
      <w:tr w:rsidR="00ED75CC" w:rsidRPr="0064046A" w14:paraId="42176DF5" w14:textId="77777777" w:rsidTr="004B0100">
        <w:trPr>
          <w:trHeight w:val="300"/>
        </w:trPr>
        <w:tc>
          <w:tcPr>
            <w:tcW w:w="4377" w:type="dxa"/>
          </w:tcPr>
          <w:p w14:paraId="094B9BD0" w14:textId="77777777" w:rsidR="00ED75CC" w:rsidRPr="0064046A" w:rsidRDefault="00C267F5" w:rsidP="00A73D26">
            <w:pPr>
              <w:jc w:val="left"/>
              <w:rPr>
                <w:b/>
              </w:rPr>
            </w:pPr>
            <w:r>
              <w:rPr>
                <w:b/>
              </w:rPr>
              <w:t>“</w:t>
            </w:r>
            <w:r w:rsidR="00ED75CC" w:rsidRPr="0064046A">
              <w:rPr>
                <w:b/>
              </w:rPr>
              <w:t>BSC Framework Agreement</w:t>
            </w:r>
            <w:r>
              <w:rPr>
                <w:b/>
              </w:rPr>
              <w:t>”</w:t>
            </w:r>
          </w:p>
        </w:tc>
        <w:tc>
          <w:tcPr>
            <w:tcW w:w="4378" w:type="dxa"/>
          </w:tcPr>
          <w:p w14:paraId="34A53CBA" w14:textId="6740F14C" w:rsidR="00ED75CC" w:rsidRPr="0064046A" w:rsidRDefault="00ED75CC" w:rsidP="00A73D26">
            <w:r>
              <w:t xml:space="preserve">as defined in </w:t>
            </w:r>
            <w:r w:rsidR="00D36D89">
              <w:t>c</w:t>
            </w:r>
            <w:r>
              <w:t xml:space="preserve">ondition </w:t>
            </w:r>
            <w:r w:rsidR="000C36A2">
              <w:t xml:space="preserve">E1 </w:t>
            </w:r>
            <w:r>
              <w:t xml:space="preserve">of </w:t>
            </w:r>
            <w:r w:rsidR="000C36A2">
              <w:t xml:space="preserve">the </w:t>
            </w:r>
            <w:r w:rsidR="000C36A2" w:rsidRPr="00810F69">
              <w:rPr>
                <w:b/>
                <w:bCs/>
              </w:rPr>
              <w:t>ESO</w:t>
            </w:r>
            <w:r w:rsidRPr="00810F69">
              <w:rPr>
                <w:b/>
                <w:bCs/>
              </w:rPr>
              <w:t xml:space="preserve"> Licence</w:t>
            </w:r>
            <w:r>
              <w:t>;</w:t>
            </w:r>
          </w:p>
        </w:tc>
      </w:tr>
      <w:tr w:rsidR="00ED75CC" w:rsidRPr="0064046A" w14:paraId="5A19CF2F" w14:textId="77777777" w:rsidTr="004B0100">
        <w:trPr>
          <w:trHeight w:val="300"/>
        </w:trPr>
        <w:tc>
          <w:tcPr>
            <w:tcW w:w="4377" w:type="dxa"/>
          </w:tcPr>
          <w:p w14:paraId="17E2274C" w14:textId="77777777" w:rsidR="00ED75CC" w:rsidRPr="0064046A" w:rsidRDefault="00C267F5" w:rsidP="00A73D26">
            <w:pPr>
              <w:jc w:val="left"/>
              <w:rPr>
                <w:b/>
              </w:rPr>
            </w:pPr>
            <w:r>
              <w:rPr>
                <w:b/>
              </w:rPr>
              <w:t>“</w:t>
            </w:r>
            <w:r w:rsidR="00ED75CC" w:rsidRPr="0064046A">
              <w:rPr>
                <w:b/>
              </w:rPr>
              <w:t>Business Day</w:t>
            </w:r>
            <w:r>
              <w:rPr>
                <w:b/>
              </w:rPr>
              <w:t>”</w:t>
            </w:r>
          </w:p>
        </w:tc>
        <w:tc>
          <w:tcPr>
            <w:tcW w:w="4378" w:type="dxa"/>
          </w:tcPr>
          <w:p w14:paraId="5A0A5989" w14:textId="77777777" w:rsidR="00ED75CC" w:rsidRPr="0064046A" w:rsidRDefault="00ED75CC" w:rsidP="00A73D26">
            <w:r w:rsidRPr="0064046A">
              <w:t xml:space="preserve">any </w:t>
            </w:r>
            <w:proofErr w:type="gramStart"/>
            <w:r w:rsidRPr="0064046A">
              <w:t>week day</w:t>
            </w:r>
            <w:proofErr w:type="gramEnd"/>
            <w:r w:rsidRPr="0064046A">
              <w:t xml:space="preserve"> other than a Saturday on which banks are open for domestic business in the City of </w:t>
            </w:r>
            <w:smartTag w:uri="urn:schemas-microsoft-com:office:smarttags" w:element="place">
              <w:smartTag w:uri="urn:schemas-microsoft-com:office:smarttags" w:element="City">
                <w:r w:rsidRPr="0064046A">
                  <w:t>London</w:t>
                </w:r>
              </w:smartTag>
            </w:smartTag>
            <w:r w:rsidRPr="0064046A">
              <w:t>;</w:t>
            </w:r>
          </w:p>
        </w:tc>
      </w:tr>
      <w:tr w:rsidR="00ED75CC" w:rsidRPr="0064046A" w14:paraId="237BDAFC" w14:textId="77777777" w:rsidTr="004B0100">
        <w:trPr>
          <w:trHeight w:val="300"/>
        </w:trPr>
        <w:tc>
          <w:tcPr>
            <w:tcW w:w="4377" w:type="dxa"/>
          </w:tcPr>
          <w:p w14:paraId="2B2E25ED" w14:textId="77777777" w:rsidR="00ED75CC" w:rsidRPr="0064046A" w:rsidRDefault="00C267F5" w:rsidP="00A73D26">
            <w:pPr>
              <w:jc w:val="left"/>
              <w:rPr>
                <w:b/>
              </w:rPr>
            </w:pPr>
            <w:r>
              <w:rPr>
                <w:b/>
              </w:rPr>
              <w:lastRenderedPageBreak/>
              <w:t>“</w:t>
            </w:r>
            <w:r w:rsidR="00ED75CC" w:rsidRPr="0064046A">
              <w:rPr>
                <w:b/>
              </w:rPr>
              <w:t>Business Personnel</w:t>
            </w:r>
            <w:r>
              <w:rPr>
                <w:b/>
              </w:rPr>
              <w:t>”</w:t>
            </w:r>
          </w:p>
        </w:tc>
        <w:tc>
          <w:tcPr>
            <w:tcW w:w="4378" w:type="dxa"/>
          </w:tcPr>
          <w:p w14:paraId="2471C57F" w14:textId="77777777" w:rsidR="00ED75CC" w:rsidRPr="0064046A" w:rsidRDefault="00ED75CC" w:rsidP="00A73D26">
            <w:pPr>
              <w:tabs>
                <w:tab w:val="left" w:pos="1985"/>
              </w:tabs>
            </w:pPr>
            <w:r w:rsidRPr="0064046A">
              <w:t>any person who:</w:t>
            </w:r>
          </w:p>
          <w:p w14:paraId="3BB26F28" w14:textId="77777777" w:rsidR="00ED75CC" w:rsidRPr="0064046A" w:rsidRDefault="00ED75CC" w:rsidP="00A73D26">
            <w:pPr>
              <w:pStyle w:val="TOC9"/>
            </w:pPr>
            <w:r w:rsidRPr="0064046A">
              <w:t>(a)</w:t>
            </w:r>
            <w:r w:rsidRPr="0064046A">
              <w:tab/>
              <w:t>is an officer of the Party; or</w:t>
            </w:r>
          </w:p>
          <w:p w14:paraId="475F1916" w14:textId="51A20BC7" w:rsidR="00ED75CC" w:rsidRPr="0064046A" w:rsidRDefault="00ED75CC" w:rsidP="00A73D26">
            <w:pPr>
              <w:pStyle w:val="BodyTextIndent"/>
              <w:spacing w:after="240"/>
              <w:ind w:left="743" w:hanging="743"/>
            </w:pPr>
            <w:r w:rsidRPr="0064046A">
              <w:t>(b)</w:t>
            </w:r>
            <w:r w:rsidRPr="0064046A">
              <w:tab/>
              <w:t xml:space="preserve">is an employee of the Party, carrying out any administrative, finance or other corporate services of any kind which, wholly or in part, relate in the case of </w:t>
            </w:r>
            <w:r w:rsidR="00CF5B43">
              <w:t>The Company</w:t>
            </w:r>
            <w:r w:rsidRPr="0064046A">
              <w:t>, to the Main Business and in the case of a Transmission Owner, the Transmission Business; or</w:t>
            </w:r>
          </w:p>
          <w:p w14:paraId="26524CBE" w14:textId="4175E3B3" w:rsidR="00ED75CC" w:rsidRPr="0064046A" w:rsidRDefault="005433FB" w:rsidP="00A73D26">
            <w:pPr>
              <w:pStyle w:val="BodyTextIndent2"/>
              <w:spacing w:after="240" w:line="300" w:lineRule="atLeast"/>
              <w:ind w:left="743" w:hanging="743"/>
            </w:pPr>
            <w:r>
              <w:t>(c)</w:t>
            </w:r>
            <w:r>
              <w:tab/>
            </w:r>
            <w:r w:rsidR="00ED75CC">
              <w:t xml:space="preserve">is engaged by or on behalf of the Party as an agent, sub-contractor or adviser to or otherwise to perform work in relation to services for in the case of </w:t>
            </w:r>
            <w:r w:rsidR="00CF5B43">
              <w:t>The Company</w:t>
            </w:r>
            <w:r w:rsidR="00ED75CC">
              <w:t xml:space="preserve"> the </w:t>
            </w:r>
            <w:r w:rsidR="000C36A2" w:rsidRPr="00810F69">
              <w:rPr>
                <w:b/>
                <w:bCs/>
              </w:rPr>
              <w:t xml:space="preserve">ESO Licenced </w:t>
            </w:r>
            <w:r w:rsidR="00ED75CC">
              <w:t>Business and in the case of a Transmission Owner, the Transmission Business,</w:t>
            </w:r>
          </w:p>
          <w:p w14:paraId="3E56D024" w14:textId="77777777" w:rsidR="00ED75CC" w:rsidRPr="0064046A" w:rsidRDefault="00ED75CC" w:rsidP="00A73D26">
            <w:pPr>
              <w:pStyle w:val="BodyTextIndent2"/>
              <w:ind w:left="0"/>
            </w:pPr>
            <w:r w:rsidRPr="0064046A">
              <w:t xml:space="preserve">and </w:t>
            </w:r>
            <w:r w:rsidR="00C267F5">
              <w:rPr>
                <w:b/>
              </w:rPr>
              <w:t>“</w:t>
            </w:r>
            <w:r w:rsidRPr="0064046A">
              <w:rPr>
                <w:b/>
              </w:rPr>
              <w:t>Business Personnel</w:t>
            </w:r>
            <w:r w:rsidR="00C267F5">
              <w:rPr>
                <w:b/>
              </w:rPr>
              <w:t>”</w:t>
            </w:r>
            <w:r w:rsidRPr="0064046A">
              <w:t xml:space="preserve"> shall be </w:t>
            </w:r>
            <w:proofErr w:type="gramStart"/>
            <w:r w:rsidRPr="0064046A">
              <w:t>construed accordingly;</w:t>
            </w:r>
            <w:proofErr w:type="gramEnd"/>
          </w:p>
        </w:tc>
      </w:tr>
      <w:tr w:rsidR="00ED75CC" w:rsidRPr="0064046A" w14:paraId="63EF4ED5" w14:textId="77777777" w:rsidTr="004B0100">
        <w:trPr>
          <w:trHeight w:val="300"/>
        </w:trPr>
        <w:tc>
          <w:tcPr>
            <w:tcW w:w="4377" w:type="dxa"/>
          </w:tcPr>
          <w:p w14:paraId="618CAA38" w14:textId="77777777" w:rsidR="00ED75CC" w:rsidRPr="0064046A" w:rsidRDefault="00C267F5" w:rsidP="00A73D26">
            <w:pPr>
              <w:jc w:val="left"/>
              <w:rPr>
                <w:b/>
              </w:rPr>
            </w:pPr>
            <w:r>
              <w:rPr>
                <w:b/>
              </w:rPr>
              <w:t>“</w:t>
            </w:r>
            <w:r w:rsidR="00ED75CC" w:rsidRPr="0064046A">
              <w:rPr>
                <w:b/>
              </w:rPr>
              <w:t>Calendar Quarter</w:t>
            </w:r>
            <w:r>
              <w:rPr>
                <w:b/>
              </w:rPr>
              <w:t>”</w:t>
            </w:r>
          </w:p>
        </w:tc>
        <w:tc>
          <w:tcPr>
            <w:tcW w:w="4378" w:type="dxa"/>
          </w:tcPr>
          <w:p w14:paraId="6C6B1AC8" w14:textId="77777777" w:rsidR="00ED75CC" w:rsidRPr="0064046A" w:rsidRDefault="00ED75CC" w:rsidP="00A73D26">
            <w:pPr>
              <w:pStyle w:val="PartyDetail"/>
              <w:spacing w:after="240" w:line="300" w:lineRule="atLeast"/>
            </w:pPr>
            <w:r w:rsidRPr="0064046A">
              <w:rPr>
                <w:caps w:val="0"/>
              </w:rPr>
              <w:t>each of the three calendar month periods commencing on, respectively, January 1, April 1, July 1 and September 1 each calendar year;</w:t>
            </w:r>
            <w:r w:rsidRPr="0064046A">
              <w:t xml:space="preserve">  </w:t>
            </w:r>
          </w:p>
        </w:tc>
      </w:tr>
      <w:tr w:rsidR="00C267F5" w:rsidRPr="0064046A" w14:paraId="55736FF4" w14:textId="77777777" w:rsidTr="004B0100">
        <w:trPr>
          <w:trHeight w:val="300"/>
        </w:trPr>
        <w:tc>
          <w:tcPr>
            <w:tcW w:w="4377" w:type="dxa"/>
          </w:tcPr>
          <w:p w14:paraId="6EB03C09" w14:textId="77777777" w:rsidR="00C267F5" w:rsidRPr="0064046A" w:rsidRDefault="00C267F5" w:rsidP="00A73D26">
            <w:pPr>
              <w:jc w:val="left"/>
              <w:rPr>
                <w:b/>
              </w:rPr>
            </w:pPr>
            <w:r>
              <w:rPr>
                <w:b/>
              </w:rPr>
              <w:t>“Capacity Market Documents”</w:t>
            </w:r>
          </w:p>
        </w:tc>
        <w:tc>
          <w:tcPr>
            <w:tcW w:w="4378" w:type="dxa"/>
          </w:tcPr>
          <w:p w14:paraId="79FC0C5E" w14:textId="77777777" w:rsidR="00C267F5" w:rsidRPr="0064046A" w:rsidRDefault="00C267F5" w:rsidP="00A73D26">
            <w:pPr>
              <w:pStyle w:val="PartyDetail"/>
              <w:spacing w:after="240" w:line="300" w:lineRule="atLeast"/>
              <w:rPr>
                <w:caps w:val="0"/>
              </w:rPr>
            </w:pPr>
            <w:r>
              <w:rPr>
                <w:caps w:val="0"/>
              </w:rPr>
              <w:t xml:space="preserve">The Capacity Market Rules, The Electricity Capacity Regulations 2014 and any other Regulations made under </w:t>
            </w:r>
            <w:proofErr w:type="spellStart"/>
            <w:r>
              <w:rPr>
                <w:caps w:val="0"/>
              </w:rPr>
              <w:t>Chaper</w:t>
            </w:r>
            <w:proofErr w:type="spellEnd"/>
            <w:r>
              <w:rPr>
                <w:caps w:val="0"/>
              </w:rPr>
              <w:t xml:space="preserve"> 3 of Part 2 of the Energy Act 2014 which are in force from time to time;</w:t>
            </w:r>
          </w:p>
        </w:tc>
      </w:tr>
      <w:tr w:rsidR="00C267F5" w:rsidRPr="0064046A" w14:paraId="2FAF2AC3" w14:textId="77777777" w:rsidTr="004B0100">
        <w:trPr>
          <w:trHeight w:val="300"/>
        </w:trPr>
        <w:tc>
          <w:tcPr>
            <w:tcW w:w="4377" w:type="dxa"/>
          </w:tcPr>
          <w:p w14:paraId="489ABC95" w14:textId="77777777" w:rsidR="00C267F5" w:rsidRDefault="00C267F5" w:rsidP="00A73D26">
            <w:pPr>
              <w:jc w:val="left"/>
              <w:rPr>
                <w:b/>
              </w:rPr>
            </w:pPr>
            <w:r>
              <w:rPr>
                <w:b/>
              </w:rPr>
              <w:t>“Capacity Market Rules”</w:t>
            </w:r>
          </w:p>
        </w:tc>
        <w:tc>
          <w:tcPr>
            <w:tcW w:w="4378" w:type="dxa"/>
          </w:tcPr>
          <w:p w14:paraId="73416AE8" w14:textId="77777777" w:rsidR="00C267F5" w:rsidRDefault="00C267F5" w:rsidP="00A73D26">
            <w:pPr>
              <w:pStyle w:val="PartyDetail"/>
              <w:spacing w:after="240" w:line="300" w:lineRule="atLeast"/>
              <w:rPr>
                <w:caps w:val="0"/>
              </w:rPr>
            </w:pPr>
            <w:r>
              <w:rPr>
                <w:caps w:val="0"/>
              </w:rPr>
              <w:t>The rules made under section 34 of the Energy Act 2013 as modified from time to time in accordance with that section and The Electricity Capacity Regulations 2014;</w:t>
            </w:r>
          </w:p>
        </w:tc>
      </w:tr>
      <w:tr w:rsidR="000E2744" w:rsidRPr="0064046A" w14:paraId="1D461696" w14:textId="77777777" w:rsidTr="004B0100">
        <w:trPr>
          <w:trHeight w:val="300"/>
        </w:trPr>
        <w:tc>
          <w:tcPr>
            <w:tcW w:w="4377" w:type="dxa"/>
          </w:tcPr>
          <w:p w14:paraId="781C7B07" w14:textId="28BA9EDD" w:rsidR="000E2744" w:rsidRDefault="000E2744" w:rsidP="00A73D26">
            <w:pPr>
              <w:jc w:val="left"/>
              <w:rPr>
                <w:b/>
              </w:rPr>
            </w:pPr>
            <w:r>
              <w:rPr>
                <w:b/>
              </w:rPr>
              <w:t>“CATO Connection Schedule”</w:t>
            </w:r>
          </w:p>
        </w:tc>
        <w:tc>
          <w:tcPr>
            <w:tcW w:w="4378" w:type="dxa"/>
          </w:tcPr>
          <w:p w14:paraId="77A8AEC8" w14:textId="1A6D5CDA" w:rsidR="000E2744" w:rsidRDefault="000E2744" w:rsidP="00A73D26">
            <w:pPr>
              <w:pStyle w:val="PartyDetail"/>
              <w:spacing w:after="240" w:line="300" w:lineRule="atLeast"/>
              <w:rPr>
                <w:caps w:val="0"/>
              </w:rPr>
            </w:pPr>
            <w:r w:rsidRPr="00874C79">
              <w:rPr>
                <w:caps w:val="0"/>
              </w:rPr>
              <w:t>As defined in Section D, Part 3, para 2.1.1</w:t>
            </w:r>
          </w:p>
        </w:tc>
      </w:tr>
      <w:tr w:rsidR="000E2744" w:rsidRPr="0064046A" w14:paraId="6C17285A" w14:textId="77777777" w:rsidTr="004B0100">
        <w:trPr>
          <w:trHeight w:val="300"/>
        </w:trPr>
        <w:tc>
          <w:tcPr>
            <w:tcW w:w="4377" w:type="dxa"/>
          </w:tcPr>
          <w:p w14:paraId="708FE57E" w14:textId="77777777" w:rsidR="000E2744" w:rsidRPr="00422F3E" w:rsidRDefault="000E2744" w:rsidP="00A73D26">
            <w:pPr>
              <w:jc w:val="left"/>
              <w:rPr>
                <w:b/>
              </w:rPr>
            </w:pPr>
            <w:r w:rsidRPr="00422F3E">
              <w:rPr>
                <w:b/>
              </w:rPr>
              <w:t>“CATO Interface Point”</w:t>
            </w:r>
          </w:p>
          <w:p w14:paraId="5B640BDB" w14:textId="77777777" w:rsidR="000E2744" w:rsidRPr="00422F3E" w:rsidRDefault="000E2744" w:rsidP="00A73D26">
            <w:pPr>
              <w:jc w:val="left"/>
              <w:rPr>
                <w:b/>
              </w:rPr>
            </w:pPr>
          </w:p>
          <w:p w14:paraId="1DF9599F" w14:textId="2827BEC8" w:rsidR="000E2744" w:rsidRPr="00422F3E" w:rsidRDefault="000E2744" w:rsidP="00A73D26">
            <w:pPr>
              <w:jc w:val="left"/>
              <w:rPr>
                <w:b/>
              </w:rPr>
            </w:pPr>
            <w:r w:rsidRPr="00422F3E">
              <w:rPr>
                <w:b/>
              </w:rPr>
              <w:t>CATO Interface Point Capacity</w:t>
            </w:r>
          </w:p>
        </w:tc>
        <w:tc>
          <w:tcPr>
            <w:tcW w:w="4378" w:type="dxa"/>
          </w:tcPr>
          <w:p w14:paraId="17CEB98D" w14:textId="77777777" w:rsidR="000E2744" w:rsidRPr="00422F3E" w:rsidRDefault="000E2744" w:rsidP="00A73D26">
            <w:pPr>
              <w:pStyle w:val="PartyDetail"/>
              <w:spacing w:after="240" w:line="300" w:lineRule="atLeast"/>
              <w:rPr>
                <w:caps w:val="0"/>
              </w:rPr>
            </w:pPr>
            <w:r w:rsidRPr="00422F3E">
              <w:rPr>
                <w:caps w:val="0"/>
              </w:rPr>
              <w:t>The electrical point of connection between a Transmission System owned by a Competitively Appointed Transmission Owner and the Onshore Transmission System</w:t>
            </w:r>
          </w:p>
          <w:p w14:paraId="01EFEB01" w14:textId="70B12738" w:rsidR="000E2744" w:rsidRPr="00422F3E" w:rsidRDefault="000E2744" w:rsidP="00A73D26">
            <w:pPr>
              <w:pStyle w:val="PartyDetail"/>
              <w:spacing w:after="240" w:line="300" w:lineRule="atLeast"/>
              <w:rPr>
                <w:caps w:val="0"/>
              </w:rPr>
            </w:pPr>
            <w:r w:rsidRPr="002426F5">
              <w:rPr>
                <w:caps w:val="0"/>
              </w:rPr>
              <w:t xml:space="preserve">The maximum continuous apparent power expressed in MVA and maximum continuous </w:t>
            </w:r>
            <w:r w:rsidRPr="002426F5">
              <w:rPr>
                <w:caps w:val="0"/>
              </w:rPr>
              <w:lastRenderedPageBreak/>
              <w:t>active power expressed in MW which can flow at the CATO Interface Point as declared by a Competitively Appointed Transmission Owner</w:t>
            </w:r>
            <w:r w:rsidRPr="002426F5">
              <w:t>.</w:t>
            </w:r>
          </w:p>
        </w:tc>
      </w:tr>
      <w:tr w:rsidR="000E2744" w:rsidRPr="0064046A" w14:paraId="765D53E5" w14:textId="77777777" w:rsidTr="004B0100">
        <w:trPr>
          <w:trHeight w:val="300"/>
        </w:trPr>
        <w:tc>
          <w:tcPr>
            <w:tcW w:w="4377" w:type="dxa"/>
          </w:tcPr>
          <w:p w14:paraId="573A76BE" w14:textId="77777777" w:rsidR="000E2744" w:rsidRDefault="000E2744" w:rsidP="00A73D26">
            <w:pPr>
              <w:spacing w:after="0"/>
              <w:jc w:val="left"/>
              <w:rPr>
                <w:b/>
              </w:rPr>
            </w:pPr>
            <w:r>
              <w:rPr>
                <w:b/>
              </w:rPr>
              <w:lastRenderedPageBreak/>
              <w:t>“CATO-TO Connection Project”</w:t>
            </w:r>
          </w:p>
          <w:p w14:paraId="3ED89C15" w14:textId="77777777" w:rsidR="000E2744" w:rsidRDefault="000E2744" w:rsidP="00A73D26">
            <w:pPr>
              <w:jc w:val="left"/>
              <w:rPr>
                <w:b/>
              </w:rPr>
            </w:pPr>
          </w:p>
        </w:tc>
        <w:tc>
          <w:tcPr>
            <w:tcW w:w="4378" w:type="dxa"/>
          </w:tcPr>
          <w:p w14:paraId="16E8A70D" w14:textId="78EA4A56" w:rsidR="000E2744" w:rsidRDefault="000E2744" w:rsidP="00A73D26">
            <w:pPr>
              <w:pStyle w:val="PartyDetail"/>
              <w:spacing w:after="240" w:line="300" w:lineRule="atLeast"/>
              <w:rPr>
                <w:caps w:val="0"/>
              </w:rPr>
            </w:pPr>
            <w:r w:rsidRPr="00DB7409">
              <w:rPr>
                <w:caps w:val="0"/>
              </w:rPr>
              <w:t xml:space="preserve">The project established by the CATO-TO Connection Sub-Group </w:t>
            </w:r>
            <w:r>
              <w:rPr>
                <w:caps w:val="0"/>
              </w:rPr>
              <w:t xml:space="preserve">(as defined in STCP 16.1) </w:t>
            </w:r>
            <w:r w:rsidRPr="00DB7409">
              <w:rPr>
                <w:caps w:val="0"/>
              </w:rPr>
              <w:t>to progress and deliver the connection of a CATO asset to the Transmission System for the first time.</w:t>
            </w:r>
          </w:p>
        </w:tc>
      </w:tr>
      <w:tr w:rsidR="000E2744" w:rsidRPr="0064046A" w14:paraId="6B6BF394" w14:textId="77777777" w:rsidTr="004B0100">
        <w:trPr>
          <w:trHeight w:val="300"/>
        </w:trPr>
        <w:tc>
          <w:tcPr>
            <w:tcW w:w="4377" w:type="dxa"/>
          </w:tcPr>
          <w:p w14:paraId="04BDBBEB" w14:textId="3DC6FDD0" w:rsidR="000E2744" w:rsidRDefault="000E2744" w:rsidP="00A73D26">
            <w:pPr>
              <w:jc w:val="left"/>
              <w:rPr>
                <w:b/>
              </w:rPr>
            </w:pPr>
            <w:r>
              <w:rPr>
                <w:b/>
              </w:rPr>
              <w:t>“CATO-TO Independent Engineer”</w:t>
            </w:r>
          </w:p>
        </w:tc>
        <w:tc>
          <w:tcPr>
            <w:tcW w:w="4378" w:type="dxa"/>
          </w:tcPr>
          <w:p w14:paraId="672FB65E" w14:textId="77777777" w:rsidR="000E2744" w:rsidRPr="00446953" w:rsidRDefault="000E2744" w:rsidP="00A73D26">
            <w:pPr>
              <w:spacing w:after="0" w:line="240" w:lineRule="auto"/>
              <w:rPr>
                <w:rFonts w:cs="Arial"/>
                <w:color w:val="000000"/>
                <w:lang w:eastAsia="en-GB"/>
              </w:rPr>
            </w:pPr>
            <w:r w:rsidRPr="00446953">
              <w:rPr>
                <w:rFonts w:cs="Arial"/>
                <w:color w:val="000000"/>
              </w:rPr>
              <w:t>As defined in STCP 18-5, para 3.2.17</w:t>
            </w:r>
          </w:p>
          <w:p w14:paraId="7DDEE7B5" w14:textId="77777777" w:rsidR="000E2744" w:rsidRDefault="000E2744" w:rsidP="00A73D26">
            <w:pPr>
              <w:pStyle w:val="PartyDetail"/>
              <w:spacing w:after="240" w:line="300" w:lineRule="atLeast"/>
              <w:rPr>
                <w:caps w:val="0"/>
              </w:rPr>
            </w:pPr>
          </w:p>
        </w:tc>
      </w:tr>
      <w:tr w:rsidR="000E2744" w:rsidRPr="0064046A" w14:paraId="5257BC7E" w14:textId="77777777" w:rsidTr="004B0100">
        <w:trPr>
          <w:trHeight w:val="300"/>
        </w:trPr>
        <w:tc>
          <w:tcPr>
            <w:tcW w:w="4377" w:type="dxa"/>
          </w:tcPr>
          <w:p w14:paraId="2C741C9A" w14:textId="77777777" w:rsidR="000E2744" w:rsidRDefault="000E2744" w:rsidP="00A73D26">
            <w:pPr>
              <w:spacing w:after="0"/>
              <w:jc w:val="left"/>
              <w:rPr>
                <w:b/>
              </w:rPr>
            </w:pPr>
            <w:r>
              <w:rPr>
                <w:b/>
              </w:rPr>
              <w:t>“CATO Transmission Interface Point Boundary”</w:t>
            </w:r>
          </w:p>
          <w:p w14:paraId="0846FB3B" w14:textId="77777777" w:rsidR="000E2744" w:rsidRDefault="000E2744" w:rsidP="00A73D26">
            <w:pPr>
              <w:jc w:val="left"/>
              <w:rPr>
                <w:b/>
              </w:rPr>
            </w:pPr>
          </w:p>
        </w:tc>
        <w:tc>
          <w:tcPr>
            <w:tcW w:w="4378" w:type="dxa"/>
          </w:tcPr>
          <w:p w14:paraId="7D79FB5C" w14:textId="77777777" w:rsidR="000E2744" w:rsidRDefault="000E2744" w:rsidP="00A73D26">
            <w:pPr>
              <w:pStyle w:val="PartyDetail"/>
              <w:spacing w:line="180" w:lineRule="atLeast"/>
              <w:rPr>
                <w:caps w:val="0"/>
              </w:rPr>
            </w:pPr>
            <w:r>
              <w:rPr>
                <w:caps w:val="0"/>
              </w:rPr>
              <w:t>As defined in the CTISS, which shall be in accordance with STC Section D Part One, paragraph 2.9</w:t>
            </w:r>
          </w:p>
          <w:p w14:paraId="2620C5FA" w14:textId="77777777" w:rsidR="000E2744" w:rsidRDefault="000E2744" w:rsidP="00A73D26">
            <w:pPr>
              <w:pStyle w:val="PartyDetail"/>
              <w:spacing w:after="240" w:line="300" w:lineRule="atLeast"/>
              <w:rPr>
                <w:caps w:val="0"/>
              </w:rPr>
            </w:pPr>
          </w:p>
        </w:tc>
      </w:tr>
      <w:tr w:rsidR="000E2744" w:rsidRPr="0064046A" w14:paraId="4E20E1CD" w14:textId="77777777" w:rsidTr="004B0100">
        <w:trPr>
          <w:trHeight w:val="300"/>
        </w:trPr>
        <w:tc>
          <w:tcPr>
            <w:tcW w:w="4377" w:type="dxa"/>
          </w:tcPr>
          <w:p w14:paraId="4BACFA33" w14:textId="77777777" w:rsidR="000E2744" w:rsidRDefault="000E2744" w:rsidP="00A73D26">
            <w:pPr>
              <w:spacing w:after="0"/>
              <w:jc w:val="left"/>
              <w:rPr>
                <w:b/>
              </w:rPr>
            </w:pPr>
            <w:r>
              <w:rPr>
                <w:b/>
              </w:rPr>
              <w:t>“CATO Transmission Interface Site”</w:t>
            </w:r>
          </w:p>
          <w:p w14:paraId="340D04DF" w14:textId="77777777" w:rsidR="000E2744" w:rsidRDefault="000E2744" w:rsidP="00A73D26">
            <w:pPr>
              <w:jc w:val="left"/>
              <w:rPr>
                <w:b/>
              </w:rPr>
            </w:pPr>
          </w:p>
        </w:tc>
        <w:tc>
          <w:tcPr>
            <w:tcW w:w="4378" w:type="dxa"/>
          </w:tcPr>
          <w:p w14:paraId="7280B15B" w14:textId="46074115" w:rsidR="000E2744" w:rsidRDefault="000E2744" w:rsidP="00A73D26">
            <w:pPr>
              <w:pStyle w:val="PartyDetail"/>
              <w:spacing w:after="240" w:line="300" w:lineRule="atLeast"/>
              <w:rPr>
                <w:caps w:val="0"/>
              </w:rPr>
            </w:pPr>
            <w:r>
              <w:rPr>
                <w:caps w:val="0"/>
              </w:rPr>
              <w:t>Site at which a CATO and PTO are connected.</w:t>
            </w:r>
          </w:p>
        </w:tc>
      </w:tr>
      <w:tr w:rsidR="000E2744" w:rsidRPr="0064046A" w14:paraId="5F02C154" w14:textId="77777777" w:rsidTr="004B0100">
        <w:trPr>
          <w:trHeight w:val="300"/>
        </w:trPr>
        <w:tc>
          <w:tcPr>
            <w:tcW w:w="4377" w:type="dxa"/>
          </w:tcPr>
          <w:p w14:paraId="7478EC36" w14:textId="1F589234" w:rsidR="000E2744" w:rsidRDefault="000E2744" w:rsidP="00A73D26">
            <w:pPr>
              <w:jc w:val="left"/>
              <w:rPr>
                <w:b/>
              </w:rPr>
            </w:pPr>
            <w:r>
              <w:rPr>
                <w:b/>
              </w:rPr>
              <w:t>CATO Transmission Interface Site Specification (CTISS)”</w:t>
            </w:r>
          </w:p>
        </w:tc>
        <w:tc>
          <w:tcPr>
            <w:tcW w:w="4378" w:type="dxa"/>
          </w:tcPr>
          <w:p w14:paraId="23EDAAFC" w14:textId="77777777" w:rsidR="000E2744" w:rsidRDefault="000E2744" w:rsidP="00A73D26">
            <w:pPr>
              <w:pStyle w:val="PartyDetail"/>
              <w:spacing w:line="300" w:lineRule="atLeast"/>
              <w:rPr>
                <w:caps w:val="0"/>
              </w:rPr>
            </w:pPr>
            <w:r>
              <w:rPr>
                <w:caps w:val="0"/>
              </w:rPr>
              <w:t xml:space="preserve">CATO </w:t>
            </w:r>
            <w:r w:rsidRPr="001871B1">
              <w:rPr>
                <w:caps w:val="0"/>
              </w:rPr>
              <w:t xml:space="preserve">Transmission Interface Site Specification, as defined in Appendix </w:t>
            </w:r>
            <w:r>
              <w:rPr>
                <w:caps w:val="0"/>
              </w:rPr>
              <w:t>A1</w:t>
            </w:r>
            <w:r w:rsidRPr="001871B1">
              <w:rPr>
                <w:caps w:val="0"/>
              </w:rPr>
              <w:t xml:space="preserve"> of STCP 18-5</w:t>
            </w:r>
          </w:p>
          <w:p w14:paraId="5E0ACA61" w14:textId="77777777" w:rsidR="000E2744" w:rsidRDefault="000E2744" w:rsidP="00A73D26">
            <w:pPr>
              <w:pStyle w:val="PartyDetail"/>
              <w:spacing w:after="240" w:line="300" w:lineRule="atLeast"/>
              <w:rPr>
                <w:caps w:val="0"/>
              </w:rPr>
            </w:pPr>
          </w:p>
        </w:tc>
      </w:tr>
      <w:tr w:rsidR="00C267F5" w:rsidRPr="0064046A" w14:paraId="45D8FAE4" w14:textId="77777777" w:rsidTr="004B0100">
        <w:trPr>
          <w:trHeight w:val="300"/>
        </w:trPr>
        <w:tc>
          <w:tcPr>
            <w:tcW w:w="4377" w:type="dxa"/>
          </w:tcPr>
          <w:p w14:paraId="6E0844A4" w14:textId="77777777" w:rsidR="00C267F5" w:rsidRDefault="00C267F5" w:rsidP="00A73D26">
            <w:pPr>
              <w:jc w:val="left"/>
              <w:rPr>
                <w:b/>
              </w:rPr>
            </w:pPr>
            <w:r>
              <w:rPr>
                <w:b/>
              </w:rPr>
              <w:t>“</w:t>
            </w:r>
            <w:proofErr w:type="spellStart"/>
            <w:r>
              <w:rPr>
                <w:b/>
              </w:rPr>
              <w:t>CfD</w:t>
            </w:r>
            <w:proofErr w:type="spellEnd"/>
            <w:r>
              <w:rPr>
                <w:b/>
              </w:rPr>
              <w:t xml:space="preserve"> Administrative Parties”</w:t>
            </w:r>
          </w:p>
        </w:tc>
        <w:tc>
          <w:tcPr>
            <w:tcW w:w="4378" w:type="dxa"/>
          </w:tcPr>
          <w:p w14:paraId="4E3E448F" w14:textId="77777777" w:rsidR="00C267F5" w:rsidRDefault="00C267F5" w:rsidP="00A73D26">
            <w:pPr>
              <w:pStyle w:val="PartyDetail"/>
              <w:spacing w:after="240" w:line="300" w:lineRule="atLeast"/>
              <w:rPr>
                <w:caps w:val="0"/>
              </w:rPr>
            </w:pPr>
            <w:r>
              <w:rPr>
                <w:caps w:val="0"/>
              </w:rPr>
              <w:t xml:space="preserve">The Secretary of State, any </w:t>
            </w:r>
            <w:proofErr w:type="spellStart"/>
            <w:r>
              <w:rPr>
                <w:caps w:val="0"/>
              </w:rPr>
              <w:t>CfD</w:t>
            </w:r>
            <w:proofErr w:type="spellEnd"/>
            <w:r>
              <w:rPr>
                <w:caps w:val="0"/>
              </w:rPr>
              <w:t xml:space="preserve"> Counterparty and any </w:t>
            </w:r>
            <w:proofErr w:type="spellStart"/>
            <w:r>
              <w:rPr>
                <w:caps w:val="0"/>
              </w:rPr>
              <w:t>CfD</w:t>
            </w:r>
            <w:proofErr w:type="spellEnd"/>
            <w:r>
              <w:rPr>
                <w:caps w:val="0"/>
              </w:rPr>
              <w:t xml:space="preserve"> Settlement Services Provider;</w:t>
            </w:r>
          </w:p>
        </w:tc>
      </w:tr>
      <w:tr w:rsidR="00C267F5" w:rsidRPr="0064046A" w14:paraId="100A341E" w14:textId="77777777" w:rsidTr="004B0100">
        <w:trPr>
          <w:trHeight w:val="300"/>
        </w:trPr>
        <w:tc>
          <w:tcPr>
            <w:tcW w:w="4377" w:type="dxa"/>
          </w:tcPr>
          <w:p w14:paraId="301DC79C" w14:textId="77777777" w:rsidR="00C267F5" w:rsidRDefault="00C267F5" w:rsidP="00A73D26">
            <w:pPr>
              <w:jc w:val="left"/>
              <w:rPr>
                <w:b/>
              </w:rPr>
            </w:pPr>
            <w:r>
              <w:rPr>
                <w:b/>
              </w:rPr>
              <w:t>“</w:t>
            </w:r>
            <w:proofErr w:type="spellStart"/>
            <w:r>
              <w:rPr>
                <w:b/>
              </w:rPr>
              <w:t>CfD</w:t>
            </w:r>
            <w:proofErr w:type="spellEnd"/>
            <w:r>
              <w:rPr>
                <w:b/>
              </w:rPr>
              <w:t xml:space="preserve"> Counterparty”</w:t>
            </w:r>
          </w:p>
        </w:tc>
        <w:tc>
          <w:tcPr>
            <w:tcW w:w="4378" w:type="dxa"/>
          </w:tcPr>
          <w:p w14:paraId="017F69CB" w14:textId="77777777" w:rsidR="00C267F5" w:rsidRDefault="00C267F5" w:rsidP="00A73D26">
            <w:pPr>
              <w:pStyle w:val="PartyDetail"/>
              <w:spacing w:after="240" w:line="300" w:lineRule="atLeast"/>
              <w:rPr>
                <w:caps w:val="0"/>
              </w:rPr>
            </w:pPr>
            <w:r>
              <w:rPr>
                <w:caps w:val="0"/>
              </w:rPr>
              <w:t>A person designated as a “</w:t>
            </w:r>
            <w:proofErr w:type="spellStart"/>
            <w:r>
              <w:rPr>
                <w:caps w:val="0"/>
              </w:rPr>
              <w:t>CfD</w:t>
            </w:r>
            <w:proofErr w:type="spellEnd"/>
            <w:r>
              <w:rPr>
                <w:caps w:val="0"/>
              </w:rPr>
              <w:t xml:space="preserve"> counterparty” under section 7(1) of the Energy Act 2013;</w:t>
            </w:r>
          </w:p>
        </w:tc>
      </w:tr>
      <w:tr w:rsidR="00C267F5" w:rsidRPr="0064046A" w14:paraId="4F49F94E" w14:textId="77777777" w:rsidTr="004B0100">
        <w:trPr>
          <w:trHeight w:val="300"/>
        </w:trPr>
        <w:tc>
          <w:tcPr>
            <w:tcW w:w="4377" w:type="dxa"/>
          </w:tcPr>
          <w:p w14:paraId="727E0C2F" w14:textId="77777777" w:rsidR="00C267F5" w:rsidRDefault="00C267F5" w:rsidP="00A73D26">
            <w:pPr>
              <w:jc w:val="left"/>
              <w:rPr>
                <w:b/>
              </w:rPr>
            </w:pPr>
            <w:r>
              <w:rPr>
                <w:b/>
              </w:rPr>
              <w:t>“</w:t>
            </w:r>
            <w:proofErr w:type="spellStart"/>
            <w:r>
              <w:rPr>
                <w:b/>
              </w:rPr>
              <w:t>CfD</w:t>
            </w:r>
            <w:proofErr w:type="spellEnd"/>
            <w:r>
              <w:rPr>
                <w:b/>
              </w:rPr>
              <w:t xml:space="preserve"> Documents”</w:t>
            </w:r>
          </w:p>
        </w:tc>
        <w:tc>
          <w:tcPr>
            <w:tcW w:w="4378" w:type="dxa"/>
          </w:tcPr>
          <w:p w14:paraId="68A64FA2" w14:textId="77777777" w:rsidR="00C267F5" w:rsidRDefault="00C267F5" w:rsidP="00A73D26">
            <w:pPr>
              <w:pStyle w:val="PartyDetail"/>
              <w:spacing w:after="240" w:line="300" w:lineRule="atLeast"/>
              <w:rPr>
                <w:caps w:val="0"/>
              </w:rPr>
            </w:pPr>
            <w:r>
              <w:rPr>
                <w:caps w:val="0"/>
              </w:rPr>
              <w:t xml:space="preserve">The AF Rules, The Contracts for Difference (Allocation) Regulations 2014, The Contracts for Difference (Definition of Eligible Generator) Regulations 2014 and The Contracts for Difference (Electricity Supplier Obligations) Regulations 2014 and any other regulations </w:t>
            </w:r>
            <w:proofErr w:type="spellStart"/>
            <w:r>
              <w:rPr>
                <w:caps w:val="0"/>
              </w:rPr>
              <w:t>ade</w:t>
            </w:r>
            <w:proofErr w:type="spellEnd"/>
            <w:r>
              <w:rPr>
                <w:caps w:val="0"/>
              </w:rPr>
              <w:t xml:space="preserve"> under Chapter 2 of Part 2 of the Energy Act 2013 which are in force from time to time;</w:t>
            </w:r>
          </w:p>
        </w:tc>
      </w:tr>
      <w:tr w:rsidR="00C267F5" w:rsidRPr="0064046A" w14:paraId="47AE5211" w14:textId="77777777" w:rsidTr="004B0100">
        <w:trPr>
          <w:trHeight w:val="300"/>
        </w:trPr>
        <w:tc>
          <w:tcPr>
            <w:tcW w:w="4377" w:type="dxa"/>
          </w:tcPr>
          <w:p w14:paraId="63EDFE0D" w14:textId="77777777" w:rsidR="00C267F5" w:rsidRDefault="00C267F5" w:rsidP="00A73D26">
            <w:pPr>
              <w:jc w:val="left"/>
              <w:rPr>
                <w:b/>
              </w:rPr>
            </w:pPr>
            <w:r>
              <w:rPr>
                <w:b/>
              </w:rPr>
              <w:t>“</w:t>
            </w:r>
            <w:proofErr w:type="spellStart"/>
            <w:r>
              <w:rPr>
                <w:b/>
              </w:rPr>
              <w:t>CfD</w:t>
            </w:r>
            <w:proofErr w:type="spellEnd"/>
            <w:r>
              <w:rPr>
                <w:b/>
              </w:rPr>
              <w:t xml:space="preserve"> Settlement Services Provider”</w:t>
            </w:r>
          </w:p>
        </w:tc>
        <w:tc>
          <w:tcPr>
            <w:tcW w:w="4378" w:type="dxa"/>
          </w:tcPr>
          <w:p w14:paraId="3C3814F6" w14:textId="77777777" w:rsidR="00C267F5" w:rsidRDefault="00C267F5" w:rsidP="00A73D26">
            <w:pPr>
              <w:pStyle w:val="PartyDetail"/>
              <w:spacing w:after="240" w:line="300" w:lineRule="atLeast"/>
              <w:rPr>
                <w:caps w:val="0"/>
              </w:rPr>
            </w:pPr>
            <w:r>
              <w:rPr>
                <w:caps w:val="0"/>
              </w:rPr>
              <w:t>means any person:</w:t>
            </w:r>
          </w:p>
          <w:p w14:paraId="4E88EBD8" w14:textId="77777777" w:rsidR="00C267F5" w:rsidRDefault="00C267F5" w:rsidP="00A73D26">
            <w:pPr>
              <w:pStyle w:val="PartyDetail"/>
              <w:numPr>
                <w:ilvl w:val="0"/>
                <w:numId w:val="26"/>
              </w:numPr>
              <w:spacing w:after="240" w:line="300" w:lineRule="atLeast"/>
              <w:rPr>
                <w:caps w:val="0"/>
              </w:rPr>
            </w:pPr>
            <w:r>
              <w:rPr>
                <w:caps w:val="0"/>
              </w:rPr>
              <w:t xml:space="preserve">appointed for the time being and from time to time by a </w:t>
            </w:r>
            <w:proofErr w:type="spellStart"/>
            <w:r>
              <w:rPr>
                <w:caps w:val="0"/>
              </w:rPr>
              <w:t>CfD</w:t>
            </w:r>
            <w:proofErr w:type="spellEnd"/>
            <w:r>
              <w:rPr>
                <w:caps w:val="0"/>
              </w:rPr>
              <w:t xml:space="preserve"> Counterparty; or</w:t>
            </w:r>
          </w:p>
          <w:p w14:paraId="75CCAC6F" w14:textId="77777777" w:rsidR="00C267F5" w:rsidRDefault="00C267F5" w:rsidP="00A73D26">
            <w:pPr>
              <w:pStyle w:val="PartyDetail"/>
              <w:numPr>
                <w:ilvl w:val="0"/>
                <w:numId w:val="26"/>
              </w:numPr>
              <w:spacing w:after="240" w:line="300" w:lineRule="atLeast"/>
              <w:rPr>
                <w:caps w:val="0"/>
              </w:rPr>
            </w:pPr>
            <w:r>
              <w:rPr>
                <w:caps w:val="0"/>
              </w:rPr>
              <w:t xml:space="preserve">who is designated by virtue of Section C1.2.1B of the </w:t>
            </w:r>
            <w:proofErr w:type="gramStart"/>
            <w:r>
              <w:rPr>
                <w:caps w:val="0"/>
              </w:rPr>
              <w:t>BSC;</w:t>
            </w:r>
            <w:proofErr w:type="gramEnd"/>
          </w:p>
          <w:p w14:paraId="48001EE7" w14:textId="77777777" w:rsidR="00C267F5" w:rsidRDefault="00C267F5" w:rsidP="00A73D26">
            <w:pPr>
              <w:pStyle w:val="PartyDetail"/>
              <w:spacing w:after="240" w:line="300" w:lineRule="atLeast"/>
              <w:rPr>
                <w:caps w:val="0"/>
              </w:rPr>
            </w:pPr>
            <w:r>
              <w:rPr>
                <w:caps w:val="0"/>
              </w:rPr>
              <w:lastRenderedPageBreak/>
              <w:t xml:space="preserve">in either case to carry out any of the </w:t>
            </w:r>
            <w:proofErr w:type="spellStart"/>
            <w:r>
              <w:rPr>
                <w:caps w:val="0"/>
              </w:rPr>
              <w:t>CfD</w:t>
            </w:r>
            <w:proofErr w:type="spellEnd"/>
            <w:r>
              <w:rPr>
                <w:caps w:val="0"/>
              </w:rPr>
              <w:t xml:space="preserve"> settlement activities (or any successor entity performing </w:t>
            </w:r>
            <w:proofErr w:type="spellStart"/>
            <w:r>
              <w:rPr>
                <w:caps w:val="0"/>
              </w:rPr>
              <w:t>CfD</w:t>
            </w:r>
            <w:proofErr w:type="spellEnd"/>
            <w:r>
              <w:rPr>
                <w:caps w:val="0"/>
              </w:rPr>
              <w:t xml:space="preserve"> settlement activities);</w:t>
            </w:r>
          </w:p>
        </w:tc>
      </w:tr>
      <w:tr w:rsidR="00ED75CC" w:rsidRPr="0064046A" w14:paraId="5239C0C2" w14:textId="77777777" w:rsidTr="004B0100">
        <w:trPr>
          <w:trHeight w:val="300"/>
        </w:trPr>
        <w:tc>
          <w:tcPr>
            <w:tcW w:w="4377" w:type="dxa"/>
          </w:tcPr>
          <w:p w14:paraId="058F4154" w14:textId="77777777" w:rsidR="00ED75CC" w:rsidRPr="0064046A" w:rsidRDefault="00C267F5" w:rsidP="00A73D26">
            <w:pPr>
              <w:jc w:val="left"/>
              <w:rPr>
                <w:b/>
              </w:rPr>
            </w:pPr>
            <w:bookmarkStart w:id="8" w:name="OLE_LINK8"/>
            <w:bookmarkStart w:id="9" w:name="OLE_LINK9"/>
            <w:r>
              <w:rPr>
                <w:b/>
              </w:rPr>
              <w:lastRenderedPageBreak/>
              <w:t>“</w:t>
            </w:r>
            <w:r w:rsidR="00ED75CC" w:rsidRPr="0064046A">
              <w:rPr>
                <w:b/>
              </w:rPr>
              <w:t>Change</w:t>
            </w:r>
            <w:r>
              <w:rPr>
                <w:b/>
              </w:rPr>
              <w:t>”</w:t>
            </w:r>
            <w:bookmarkEnd w:id="8"/>
            <w:bookmarkEnd w:id="9"/>
          </w:p>
        </w:tc>
        <w:tc>
          <w:tcPr>
            <w:tcW w:w="4378" w:type="dxa"/>
          </w:tcPr>
          <w:p w14:paraId="63C9DD40" w14:textId="77777777" w:rsidR="00ED75CC" w:rsidRPr="0064046A" w:rsidRDefault="00ED75CC" w:rsidP="00A73D26">
            <w:r w:rsidRPr="0064046A">
              <w:t>any addition, replacement, refurbishment, renovation, modification, alterat</w:t>
            </w:r>
            <w:r>
              <w:t xml:space="preserve">ion, construction or withdrawal </w:t>
            </w:r>
            <w:r w:rsidRPr="00FE6E74">
              <w:rPr>
                <w:rFonts w:cs="Arial"/>
              </w:rPr>
              <w:t xml:space="preserve">(but excluding in respect of any extension of a Transmission System </w:t>
            </w:r>
            <w:proofErr w:type="gramStart"/>
            <w:r w:rsidRPr="00FE6E74">
              <w:rPr>
                <w:rFonts w:cs="Arial"/>
              </w:rPr>
              <w:t>as a result of</w:t>
            </w:r>
            <w:proofErr w:type="gramEnd"/>
            <w:r w:rsidRPr="00FE6E74">
              <w:rPr>
                <w:rFonts w:cs="Arial"/>
              </w:rPr>
              <w:t xml:space="preserve"> that Transmission System’s development through OTSDUW Phased Build);</w:t>
            </w:r>
          </w:p>
        </w:tc>
      </w:tr>
      <w:tr w:rsidR="00C267F5" w:rsidRPr="0064046A" w14:paraId="252CB819" w14:textId="77777777" w:rsidTr="004B0100">
        <w:trPr>
          <w:trHeight w:val="300"/>
        </w:trPr>
        <w:tc>
          <w:tcPr>
            <w:tcW w:w="4377" w:type="dxa"/>
          </w:tcPr>
          <w:p w14:paraId="0CA4AA85" w14:textId="77777777" w:rsidR="00C267F5" w:rsidRPr="0064046A" w:rsidRDefault="00C267F5" w:rsidP="00A73D26">
            <w:pPr>
              <w:jc w:val="left"/>
              <w:rPr>
                <w:b/>
              </w:rPr>
            </w:pPr>
            <w:r>
              <w:rPr>
                <w:b/>
              </w:rPr>
              <w:t>“CM Administrative Parties”</w:t>
            </w:r>
          </w:p>
        </w:tc>
        <w:tc>
          <w:tcPr>
            <w:tcW w:w="4378" w:type="dxa"/>
          </w:tcPr>
          <w:p w14:paraId="242E7434" w14:textId="77777777" w:rsidR="00C267F5" w:rsidRPr="0064046A" w:rsidRDefault="00C267F5" w:rsidP="00A73D26">
            <w:r>
              <w:t>the Secretary of State, the CM Settlement Body, and any CM Settlement Serv</w:t>
            </w:r>
            <w:r w:rsidR="003D6A72">
              <w:t>ices Provider;</w:t>
            </w:r>
          </w:p>
        </w:tc>
      </w:tr>
      <w:tr w:rsidR="003D6A72" w:rsidRPr="0064046A" w14:paraId="66D2B23C" w14:textId="77777777" w:rsidTr="004B0100">
        <w:trPr>
          <w:trHeight w:val="300"/>
        </w:trPr>
        <w:tc>
          <w:tcPr>
            <w:tcW w:w="4377" w:type="dxa"/>
          </w:tcPr>
          <w:p w14:paraId="3F9F5C51" w14:textId="77777777" w:rsidR="003D6A72" w:rsidRDefault="003D6A72" w:rsidP="00A73D26">
            <w:pPr>
              <w:jc w:val="left"/>
              <w:rPr>
                <w:b/>
              </w:rPr>
            </w:pPr>
            <w:r>
              <w:rPr>
                <w:b/>
              </w:rPr>
              <w:t>“CM Settlement Body”</w:t>
            </w:r>
          </w:p>
        </w:tc>
        <w:tc>
          <w:tcPr>
            <w:tcW w:w="4378" w:type="dxa"/>
          </w:tcPr>
          <w:p w14:paraId="5FA562F8" w14:textId="77777777" w:rsidR="003D6A72" w:rsidRDefault="003D6A72" w:rsidP="00A73D26">
            <w:r>
              <w:t>the Electricity Settlements Company Ltd or such other person as may from time to time be appointed as Settlement Body under regulation 80 of the Electricity Capacity Regulations 2014;</w:t>
            </w:r>
          </w:p>
        </w:tc>
      </w:tr>
      <w:tr w:rsidR="003D6A72" w:rsidRPr="0064046A" w14:paraId="4172F038" w14:textId="77777777" w:rsidTr="004B0100">
        <w:trPr>
          <w:trHeight w:val="300"/>
        </w:trPr>
        <w:tc>
          <w:tcPr>
            <w:tcW w:w="4377" w:type="dxa"/>
          </w:tcPr>
          <w:p w14:paraId="3C0CA873" w14:textId="77777777" w:rsidR="003D6A72" w:rsidRDefault="003D6A72" w:rsidP="00A73D26">
            <w:pPr>
              <w:jc w:val="left"/>
              <w:rPr>
                <w:b/>
              </w:rPr>
            </w:pPr>
            <w:r>
              <w:rPr>
                <w:b/>
              </w:rPr>
              <w:t>“CM Settlement Services Provider”</w:t>
            </w:r>
          </w:p>
        </w:tc>
        <w:tc>
          <w:tcPr>
            <w:tcW w:w="4378" w:type="dxa"/>
          </w:tcPr>
          <w:p w14:paraId="4CA718E5" w14:textId="77777777" w:rsidR="003D6A72" w:rsidRDefault="003D6A72" w:rsidP="00A73D26">
            <w:r>
              <w:t xml:space="preserve">any person with whom the CM Settlement Body has </w:t>
            </w:r>
            <w:proofErr w:type="gramStart"/>
            <w:r>
              <w:t>entered into</w:t>
            </w:r>
            <w:proofErr w:type="gramEnd"/>
            <w:r>
              <w:t xml:space="preserve"> a contract to provide services to it in relation to the performance of its functions under the Capacity Market Documents; </w:t>
            </w:r>
          </w:p>
        </w:tc>
      </w:tr>
      <w:tr w:rsidR="00ED75CC" w:rsidRPr="0064046A" w14:paraId="22D90E85" w14:textId="77777777" w:rsidTr="004B0100">
        <w:trPr>
          <w:trHeight w:val="300"/>
        </w:trPr>
        <w:tc>
          <w:tcPr>
            <w:tcW w:w="4377" w:type="dxa"/>
          </w:tcPr>
          <w:p w14:paraId="717664D0" w14:textId="77777777" w:rsidR="00ED75CC" w:rsidRPr="0064046A" w:rsidRDefault="00ED75CC" w:rsidP="00A73D26">
            <w:pPr>
              <w:jc w:val="left"/>
              <w:rPr>
                <w:b/>
              </w:rPr>
            </w:pPr>
            <w:r>
              <w:rPr>
                <w:b/>
              </w:rPr>
              <w:t>"CMP 192 Transition Process Plan</w:t>
            </w:r>
            <w:r w:rsidRPr="0064046A">
              <w:rPr>
                <w:b/>
              </w:rPr>
              <w:t>"</w:t>
            </w:r>
          </w:p>
        </w:tc>
        <w:tc>
          <w:tcPr>
            <w:tcW w:w="4378" w:type="dxa"/>
          </w:tcPr>
          <w:p w14:paraId="660682E9" w14:textId="77777777" w:rsidR="00ED75CC" w:rsidRPr="0064046A" w:rsidRDefault="00ED75CC" w:rsidP="00A73D26">
            <w:r>
              <w:t xml:space="preserve">means as defined in CUSC Section 10, </w:t>
            </w:r>
            <w:smartTag w:uri="urn:schemas-microsoft-com:office:smarttags" w:element="place">
              <w:r>
                <w:t>Para</w:t>
              </w:r>
            </w:smartTag>
            <w:r>
              <w:t>graph 10.1.7(g);</w:t>
            </w:r>
          </w:p>
        </w:tc>
      </w:tr>
      <w:tr w:rsidR="00ED75CC" w:rsidRPr="0064046A" w14:paraId="19D6DEC5" w14:textId="77777777" w:rsidTr="004B0100">
        <w:trPr>
          <w:trHeight w:val="300"/>
        </w:trPr>
        <w:tc>
          <w:tcPr>
            <w:tcW w:w="4377" w:type="dxa"/>
          </w:tcPr>
          <w:p w14:paraId="7C0ED10A" w14:textId="77777777" w:rsidR="00ED75CC" w:rsidRPr="00022D4F" w:rsidRDefault="00ED75CC" w:rsidP="00A73D26">
            <w:pPr>
              <w:jc w:val="left"/>
              <w:rPr>
                <w:b/>
              </w:rPr>
            </w:pPr>
            <w:r w:rsidRPr="00022D4F">
              <w:rPr>
                <w:b/>
              </w:rPr>
              <w:t>"Code"</w:t>
            </w:r>
          </w:p>
          <w:p w14:paraId="5F766CD5" w14:textId="77777777" w:rsidR="00ED75CC" w:rsidRPr="00022D4F" w:rsidRDefault="00ED75CC" w:rsidP="00A73D26">
            <w:pPr>
              <w:jc w:val="left"/>
              <w:rPr>
                <w:b/>
              </w:rPr>
            </w:pPr>
          </w:p>
        </w:tc>
        <w:tc>
          <w:tcPr>
            <w:tcW w:w="4378" w:type="dxa"/>
          </w:tcPr>
          <w:p w14:paraId="5D3A1F7D" w14:textId="77777777" w:rsidR="00ED75CC" w:rsidRPr="00022D4F" w:rsidRDefault="00ED75CC" w:rsidP="00A73D26">
            <w:r w:rsidRPr="00022D4F">
              <w:t>this System Operator – Transmission Owner Code, as required by Standard Condition B12, as amended or modified from time to time and references to the Code include the Code as given contractual force and effect by the Framework Agreement;</w:t>
            </w:r>
          </w:p>
        </w:tc>
      </w:tr>
      <w:tr w:rsidR="00ED75CC" w:rsidRPr="0064046A" w14:paraId="279F6EF8" w14:textId="77777777" w:rsidTr="004B0100">
        <w:trPr>
          <w:trHeight w:val="300"/>
        </w:trPr>
        <w:tc>
          <w:tcPr>
            <w:tcW w:w="4377" w:type="dxa"/>
          </w:tcPr>
          <w:p w14:paraId="632CF5AB" w14:textId="77777777" w:rsidR="00ED75CC" w:rsidRPr="00B8573A" w:rsidRDefault="00ED75CC" w:rsidP="00A73D26">
            <w:pPr>
              <w:jc w:val="left"/>
              <w:rPr>
                <w:b/>
              </w:rPr>
            </w:pPr>
            <w:r w:rsidRPr="00B8573A">
              <w:rPr>
                <w:b/>
              </w:rPr>
              <w:t>“</w:t>
            </w:r>
            <w:r w:rsidRPr="00022D4F">
              <w:rPr>
                <w:b/>
              </w:rPr>
              <w:t>Code Administration Code  of Practice</w:t>
            </w:r>
            <w:r w:rsidRPr="00B8573A">
              <w:rPr>
                <w:b/>
              </w:rPr>
              <w:t>”</w:t>
            </w:r>
          </w:p>
          <w:p w14:paraId="4ED9939C" w14:textId="77777777" w:rsidR="00ED75CC" w:rsidRPr="00022D4F" w:rsidRDefault="00ED75CC" w:rsidP="00A73D26">
            <w:pPr>
              <w:jc w:val="left"/>
              <w:rPr>
                <w:b/>
              </w:rPr>
            </w:pPr>
          </w:p>
        </w:tc>
        <w:tc>
          <w:tcPr>
            <w:tcW w:w="4378" w:type="dxa"/>
          </w:tcPr>
          <w:p w14:paraId="0C00B67F" w14:textId="77777777" w:rsidR="00ED75CC" w:rsidRPr="002D554A" w:rsidRDefault="00ED75CC" w:rsidP="00A73D26">
            <w:r w:rsidRPr="002D554A">
              <w:t xml:space="preserve">means the code of practice approved by the </w:t>
            </w:r>
            <w:r w:rsidRPr="00BC0651">
              <w:rPr>
                <w:b/>
              </w:rPr>
              <w:t>Authority</w:t>
            </w:r>
            <w:r w:rsidRPr="002D554A">
              <w:t xml:space="preserve"> and:</w:t>
            </w:r>
          </w:p>
          <w:p w14:paraId="1265CC0E" w14:textId="77777777" w:rsidR="00ED75CC" w:rsidRPr="002D554A" w:rsidRDefault="00ED75CC" w:rsidP="00A73D26">
            <w:r w:rsidRPr="002D554A">
              <w:t xml:space="preserve">(a) developed and maintained by the code administrators in existence from time to </w:t>
            </w:r>
            <w:proofErr w:type="gramStart"/>
            <w:r w:rsidRPr="002D554A">
              <w:t>time;</w:t>
            </w:r>
            <w:proofErr w:type="gramEnd"/>
            <w:r w:rsidRPr="002D554A">
              <w:t xml:space="preserve"> </w:t>
            </w:r>
          </w:p>
          <w:p w14:paraId="6651E51D" w14:textId="77777777" w:rsidR="00ED75CC" w:rsidRPr="002D554A" w:rsidRDefault="00ED75CC" w:rsidP="00A73D26">
            <w:r w:rsidRPr="002D554A">
              <w:t xml:space="preserve">(b) amended subject to the </w:t>
            </w:r>
            <w:r w:rsidRPr="00BC0651">
              <w:rPr>
                <w:b/>
              </w:rPr>
              <w:t>Authority</w:t>
            </w:r>
            <w:r w:rsidRPr="00BC0651">
              <w:t>’s</w:t>
            </w:r>
            <w:r w:rsidRPr="002D554A">
              <w:t xml:space="preserve"> approval from time to time; and</w:t>
            </w:r>
          </w:p>
          <w:p w14:paraId="6ECF73EE" w14:textId="77777777" w:rsidR="00ED75CC" w:rsidRPr="00022D4F" w:rsidRDefault="00ED75CC" w:rsidP="00A73D26">
            <w:r w:rsidRPr="002D554A">
              <w:t>(c) re-published from time to time;</w:t>
            </w:r>
          </w:p>
        </w:tc>
      </w:tr>
      <w:tr w:rsidR="00ED75CC" w:rsidRPr="0064046A" w14:paraId="4BC06683" w14:textId="77777777" w:rsidTr="004B0100">
        <w:trPr>
          <w:trHeight w:val="300"/>
        </w:trPr>
        <w:tc>
          <w:tcPr>
            <w:tcW w:w="4377" w:type="dxa"/>
          </w:tcPr>
          <w:p w14:paraId="2A70DD29" w14:textId="77777777" w:rsidR="00ED75CC" w:rsidRPr="00022D4F" w:rsidRDefault="00ED75CC" w:rsidP="00A73D26">
            <w:r>
              <w:rPr>
                <w:b/>
              </w:rPr>
              <w:lastRenderedPageBreak/>
              <w:t>“</w:t>
            </w:r>
            <w:r w:rsidRPr="00022D4F">
              <w:rPr>
                <w:b/>
              </w:rPr>
              <w:t>Code Administrator</w:t>
            </w:r>
            <w:r w:rsidRPr="00022D4F">
              <w:t>”</w:t>
            </w:r>
          </w:p>
        </w:tc>
        <w:tc>
          <w:tcPr>
            <w:tcW w:w="4378" w:type="dxa"/>
          </w:tcPr>
          <w:p w14:paraId="46E14928" w14:textId="3F1AC186" w:rsidR="00ED75CC" w:rsidRPr="00022D4F" w:rsidRDefault="00ED75CC" w:rsidP="00A73D26">
            <w:pPr>
              <w:rPr>
                <w:rFonts w:cs="Arial"/>
              </w:rPr>
            </w:pPr>
            <w:r w:rsidRPr="00022D4F">
              <w:rPr>
                <w:rFonts w:cs="Arial"/>
              </w:rPr>
              <w:t xml:space="preserve">means </w:t>
            </w:r>
            <w:r w:rsidR="00CF5B43">
              <w:rPr>
                <w:rFonts w:cs="Arial"/>
              </w:rPr>
              <w:t>The Company</w:t>
            </w:r>
            <w:r w:rsidRPr="00022D4F">
              <w:rPr>
                <w:rFonts w:cs="Arial"/>
              </w:rPr>
              <w:t xml:space="preserve"> carrying out the role of Code Administrator in accordance with Section B;</w:t>
            </w:r>
          </w:p>
        </w:tc>
      </w:tr>
      <w:tr w:rsidR="00ED75CC" w:rsidRPr="0064046A" w14:paraId="158C7F32" w14:textId="77777777" w:rsidTr="004B0100">
        <w:trPr>
          <w:trHeight w:val="300"/>
        </w:trPr>
        <w:tc>
          <w:tcPr>
            <w:tcW w:w="4377" w:type="dxa"/>
          </w:tcPr>
          <w:p w14:paraId="2F298768" w14:textId="77777777" w:rsidR="00ED75CC" w:rsidRPr="0064046A" w:rsidRDefault="00ED75CC" w:rsidP="00A73D26">
            <w:pPr>
              <w:jc w:val="left"/>
              <w:rPr>
                <w:b/>
              </w:rPr>
            </w:pPr>
            <w:r w:rsidRPr="0064046A">
              <w:rPr>
                <w:b/>
              </w:rPr>
              <w:t>"Code Effective Date"</w:t>
            </w:r>
          </w:p>
        </w:tc>
        <w:tc>
          <w:tcPr>
            <w:tcW w:w="4378" w:type="dxa"/>
          </w:tcPr>
          <w:p w14:paraId="673C761F" w14:textId="77777777" w:rsidR="00ED75CC" w:rsidRPr="0064046A" w:rsidRDefault="00ED75CC" w:rsidP="00A73D26">
            <w:pPr>
              <w:pStyle w:val="PartyDetail"/>
              <w:spacing w:after="240" w:line="300" w:lineRule="atLeast"/>
              <w:rPr>
                <w:caps w:val="0"/>
              </w:rPr>
            </w:pPr>
            <w:r w:rsidRPr="0064046A">
              <w:rPr>
                <w:caps w:val="0"/>
              </w:rPr>
              <w:t>the date of execution of the Framework Agreement;</w:t>
            </w:r>
          </w:p>
        </w:tc>
      </w:tr>
      <w:tr w:rsidR="00ED75CC" w:rsidRPr="0064046A" w14:paraId="3BB7E95E" w14:textId="77777777" w:rsidTr="004B0100">
        <w:trPr>
          <w:trHeight w:val="300"/>
        </w:trPr>
        <w:tc>
          <w:tcPr>
            <w:tcW w:w="4377" w:type="dxa"/>
          </w:tcPr>
          <w:p w14:paraId="49F86546" w14:textId="77777777" w:rsidR="00ED75CC" w:rsidRPr="0064046A" w:rsidRDefault="00ED75CC" w:rsidP="00A73D26">
            <w:pPr>
              <w:jc w:val="left"/>
              <w:rPr>
                <w:b/>
              </w:rPr>
            </w:pPr>
            <w:r w:rsidRPr="0064046A">
              <w:rPr>
                <w:b/>
              </w:rPr>
              <w:t>"Code Procedures"</w:t>
            </w:r>
          </w:p>
        </w:tc>
        <w:tc>
          <w:tcPr>
            <w:tcW w:w="4378" w:type="dxa"/>
          </w:tcPr>
          <w:p w14:paraId="59520C8A" w14:textId="77777777" w:rsidR="00ED75CC" w:rsidRPr="0064046A" w:rsidRDefault="00ED75CC" w:rsidP="00A73D26">
            <w:pPr>
              <w:pStyle w:val="PartyDetail"/>
              <w:spacing w:after="240" w:line="300" w:lineRule="atLeast"/>
            </w:pPr>
            <w:r w:rsidRPr="0064046A">
              <w:rPr>
                <w:caps w:val="0"/>
              </w:rPr>
              <w:t>the procedures forming a part of this Code as more particularly defined in Section A, paragraph 2.3;</w:t>
            </w:r>
          </w:p>
        </w:tc>
      </w:tr>
      <w:tr w:rsidR="00ED75CC" w:rsidRPr="0064046A" w14:paraId="2A90C610" w14:textId="77777777" w:rsidTr="004B0100">
        <w:trPr>
          <w:trHeight w:val="300"/>
        </w:trPr>
        <w:tc>
          <w:tcPr>
            <w:tcW w:w="4377" w:type="dxa"/>
          </w:tcPr>
          <w:p w14:paraId="19808FD2" w14:textId="77777777" w:rsidR="00ED75CC" w:rsidRPr="0064046A" w:rsidRDefault="00ED75CC" w:rsidP="00A73D26">
            <w:pPr>
              <w:jc w:val="left"/>
              <w:rPr>
                <w:b/>
              </w:rPr>
            </w:pPr>
            <w:r w:rsidRPr="0064046A">
              <w:rPr>
                <w:b/>
              </w:rPr>
              <w:t>“Code Voting Process”</w:t>
            </w:r>
          </w:p>
        </w:tc>
        <w:tc>
          <w:tcPr>
            <w:tcW w:w="4378" w:type="dxa"/>
          </w:tcPr>
          <w:p w14:paraId="741A2881" w14:textId="77777777" w:rsidR="00ED75CC" w:rsidRPr="0064046A" w:rsidRDefault="00ED75CC" w:rsidP="00A73D26">
            <w:r w:rsidRPr="0064046A">
              <w:t xml:space="preserve">means that process set out in Section B, sub-paragraph 6.7; </w:t>
            </w:r>
          </w:p>
        </w:tc>
      </w:tr>
      <w:tr w:rsidR="00ED75CC" w:rsidRPr="0064046A" w14:paraId="6435A6AE" w14:textId="77777777" w:rsidTr="004B0100">
        <w:trPr>
          <w:trHeight w:val="300"/>
        </w:trPr>
        <w:tc>
          <w:tcPr>
            <w:tcW w:w="4377" w:type="dxa"/>
          </w:tcPr>
          <w:p w14:paraId="0F0B2E8E" w14:textId="77777777" w:rsidR="00ED75CC" w:rsidRPr="0064046A" w:rsidRDefault="00ED75CC" w:rsidP="00A73D26">
            <w:pPr>
              <w:jc w:val="left"/>
              <w:rPr>
                <w:b/>
              </w:rPr>
            </w:pPr>
            <w:r w:rsidRPr="0064046A">
              <w:rPr>
                <w:b/>
              </w:rPr>
              <w:t>"Code Website"</w:t>
            </w:r>
          </w:p>
        </w:tc>
        <w:tc>
          <w:tcPr>
            <w:tcW w:w="4378" w:type="dxa"/>
          </w:tcPr>
          <w:p w14:paraId="3B05AFCA" w14:textId="007F023B" w:rsidR="00ED75CC" w:rsidRPr="0064046A" w:rsidRDefault="00ED75CC" w:rsidP="00A73D26">
            <w:pPr>
              <w:rPr>
                <w:b/>
                <w:i/>
              </w:rPr>
            </w:pPr>
            <w:r w:rsidRPr="0064046A">
              <w:t xml:space="preserve">the website for the Code established and maintained by </w:t>
            </w:r>
            <w:r w:rsidR="00CF5B43">
              <w:t>The Company</w:t>
            </w:r>
            <w:r w:rsidRPr="0064046A">
              <w:t>;</w:t>
            </w:r>
          </w:p>
        </w:tc>
      </w:tr>
      <w:tr w:rsidR="00ED75CC" w:rsidRPr="0064046A" w14:paraId="5388FF90" w14:textId="77777777" w:rsidTr="004B0100">
        <w:trPr>
          <w:trHeight w:val="300"/>
        </w:trPr>
        <w:tc>
          <w:tcPr>
            <w:tcW w:w="4377" w:type="dxa"/>
          </w:tcPr>
          <w:p w14:paraId="79485A4B" w14:textId="77777777" w:rsidR="00ED75CC" w:rsidRPr="0064046A" w:rsidRDefault="00ED75CC" w:rsidP="00A73D26">
            <w:pPr>
              <w:jc w:val="left"/>
              <w:rPr>
                <w:b/>
              </w:rPr>
            </w:pPr>
            <w:r w:rsidRPr="0064046A">
              <w:rPr>
                <w:b/>
              </w:rPr>
              <w:t>"Commissioned"</w:t>
            </w:r>
          </w:p>
        </w:tc>
        <w:tc>
          <w:tcPr>
            <w:tcW w:w="4378" w:type="dxa"/>
          </w:tcPr>
          <w:p w14:paraId="67BCDD77" w14:textId="77777777" w:rsidR="00ED75CC" w:rsidRPr="0064046A" w:rsidRDefault="00ED75CC" w:rsidP="00A73D26">
            <w:r w:rsidRPr="0064046A">
              <w:t>Plant and Apparatus certified by the Independent Engineer as having been commissioned in accordance with the relevant Commissioning Programme;</w:t>
            </w:r>
          </w:p>
        </w:tc>
      </w:tr>
      <w:tr w:rsidR="00ED75CC" w:rsidRPr="0064046A" w14:paraId="124D783B" w14:textId="77777777" w:rsidTr="004B0100">
        <w:trPr>
          <w:trHeight w:val="300"/>
        </w:trPr>
        <w:tc>
          <w:tcPr>
            <w:tcW w:w="4377" w:type="dxa"/>
          </w:tcPr>
          <w:p w14:paraId="49C10F47" w14:textId="77777777" w:rsidR="00ED75CC" w:rsidRPr="0064046A" w:rsidRDefault="00ED75CC" w:rsidP="00A73D26">
            <w:pPr>
              <w:jc w:val="left"/>
              <w:rPr>
                <w:b/>
              </w:rPr>
            </w:pPr>
            <w:r w:rsidRPr="0064046A">
              <w:rPr>
                <w:b/>
              </w:rPr>
              <w:t>"Commissioning Programme"</w:t>
            </w:r>
          </w:p>
        </w:tc>
        <w:tc>
          <w:tcPr>
            <w:tcW w:w="4378" w:type="dxa"/>
          </w:tcPr>
          <w:p w14:paraId="0E73FA14" w14:textId="23854F07" w:rsidR="00ED75CC" w:rsidRPr="0064046A" w:rsidRDefault="00ED75CC" w:rsidP="00A73D26">
            <w:r w:rsidRPr="0064046A">
              <w:t xml:space="preserve">in relation to a particular Construction Project, as defined in the TO Construction Agreement between </w:t>
            </w:r>
            <w:r w:rsidR="00CF5B43">
              <w:t>The Company</w:t>
            </w:r>
            <w:r w:rsidRPr="0064046A">
              <w:t xml:space="preserve"> and the Transmission Owner to whose Transmission System the Relevant Connection Site is or will be Connected;</w:t>
            </w:r>
          </w:p>
        </w:tc>
      </w:tr>
      <w:tr w:rsidR="00ED75CC" w:rsidRPr="0064046A" w14:paraId="6B36F172" w14:textId="77777777" w:rsidTr="004B0100">
        <w:trPr>
          <w:trHeight w:val="300"/>
        </w:trPr>
        <w:tc>
          <w:tcPr>
            <w:tcW w:w="4377" w:type="dxa"/>
          </w:tcPr>
          <w:p w14:paraId="410A344B" w14:textId="77777777" w:rsidR="00ED75CC" w:rsidRPr="0064046A" w:rsidRDefault="00ED75CC" w:rsidP="00A73D26">
            <w:pPr>
              <w:jc w:val="left"/>
              <w:rPr>
                <w:b/>
              </w:rPr>
            </w:pPr>
            <w:r w:rsidRPr="0064046A">
              <w:rPr>
                <w:b/>
              </w:rPr>
              <w:t>"Commissioning Programme Commencement Date"</w:t>
            </w:r>
          </w:p>
        </w:tc>
        <w:tc>
          <w:tcPr>
            <w:tcW w:w="4378" w:type="dxa"/>
          </w:tcPr>
          <w:p w14:paraId="3F84F850" w14:textId="4C357EDC" w:rsidR="00ED75CC" w:rsidRPr="0064046A" w:rsidRDefault="00ED75CC" w:rsidP="00A73D26">
            <w:r w:rsidRPr="0064046A">
              <w:t xml:space="preserve">as defined for a Commissioning Programme in the TO Construction Agreement between </w:t>
            </w:r>
            <w:r w:rsidR="00CF5B43">
              <w:t>The Company</w:t>
            </w:r>
            <w:r w:rsidRPr="0064046A">
              <w:t xml:space="preserve"> and the Transmission Owner to whose Transmission System the Relevant Connection Site is or will be Connected; </w:t>
            </w:r>
          </w:p>
        </w:tc>
      </w:tr>
      <w:tr w:rsidR="00ED75CC" w:rsidRPr="0064046A" w14:paraId="056C0503" w14:textId="77777777" w:rsidTr="004B0100">
        <w:trPr>
          <w:trHeight w:val="300"/>
        </w:trPr>
        <w:tc>
          <w:tcPr>
            <w:tcW w:w="4377" w:type="dxa"/>
          </w:tcPr>
          <w:p w14:paraId="35D9A132" w14:textId="77777777" w:rsidR="00ED75CC" w:rsidRPr="0064046A" w:rsidRDefault="00ED75CC" w:rsidP="00A73D26">
            <w:pPr>
              <w:jc w:val="left"/>
              <w:rPr>
                <w:b/>
              </w:rPr>
            </w:pPr>
            <w:r w:rsidRPr="0064046A">
              <w:rPr>
                <w:b/>
              </w:rPr>
              <w:t>"Communications Plant"</w:t>
            </w:r>
          </w:p>
        </w:tc>
        <w:tc>
          <w:tcPr>
            <w:tcW w:w="4378" w:type="dxa"/>
          </w:tcPr>
          <w:p w14:paraId="7909BB86" w14:textId="77777777" w:rsidR="00ED75CC" w:rsidRPr="0064046A" w:rsidRDefault="00ED75CC" w:rsidP="00A73D26">
            <w:r w:rsidRPr="0064046A">
              <w:t>electronic communications network infrastructure, including control telephony, used to facilitate real-time communications;</w:t>
            </w:r>
          </w:p>
        </w:tc>
      </w:tr>
      <w:tr w:rsidR="00ED75CC" w:rsidRPr="0064046A" w14:paraId="0A58A726" w14:textId="77777777" w:rsidTr="004B0100">
        <w:trPr>
          <w:trHeight w:val="300"/>
        </w:trPr>
        <w:tc>
          <w:tcPr>
            <w:tcW w:w="4377" w:type="dxa"/>
          </w:tcPr>
          <w:p w14:paraId="1C08E4FC" w14:textId="77777777" w:rsidR="00ED75CC" w:rsidRPr="0064046A" w:rsidRDefault="00ED75CC" w:rsidP="00A73D26">
            <w:pPr>
              <w:jc w:val="left"/>
              <w:rPr>
                <w:b/>
              </w:rPr>
            </w:pPr>
            <w:r w:rsidRPr="0064046A">
              <w:rPr>
                <w:b/>
              </w:rPr>
              <w:t>"Competent Authority"</w:t>
            </w:r>
          </w:p>
        </w:tc>
        <w:tc>
          <w:tcPr>
            <w:tcW w:w="4378" w:type="dxa"/>
          </w:tcPr>
          <w:p w14:paraId="2D9D65D7" w14:textId="2797AF13" w:rsidR="00EA232D" w:rsidRPr="00EA232D" w:rsidRDefault="00ED75CC" w:rsidP="00A73D26">
            <w:r w:rsidRPr="0064046A">
              <w:t>the Secretary of State, the Authority and any local or national agency, authority, department, inspectorate, minister (including Scottish ministers), ministry, official or public or statutory person (whether autonomous or not) of, or of the government of, the United Kingdom;</w:t>
            </w:r>
          </w:p>
        </w:tc>
      </w:tr>
      <w:tr w:rsidR="00C509DB" w:rsidRPr="0064046A" w14:paraId="2F8C77EF" w14:textId="77777777" w:rsidTr="004B0100">
        <w:trPr>
          <w:trHeight w:val="300"/>
        </w:trPr>
        <w:tc>
          <w:tcPr>
            <w:tcW w:w="4377" w:type="dxa"/>
          </w:tcPr>
          <w:p w14:paraId="15F93583" w14:textId="77777777" w:rsidR="00CE7639" w:rsidRDefault="00CE7639" w:rsidP="00A73D26">
            <w:pPr>
              <w:jc w:val="left"/>
              <w:rPr>
                <w:b/>
              </w:rPr>
            </w:pPr>
            <w:r>
              <w:rPr>
                <w:b/>
              </w:rPr>
              <w:t>“</w:t>
            </w:r>
            <w:proofErr w:type="spellStart"/>
            <w:r>
              <w:rPr>
                <w:b/>
              </w:rPr>
              <w:t>Competively</w:t>
            </w:r>
            <w:proofErr w:type="spellEnd"/>
            <w:r>
              <w:rPr>
                <w:b/>
              </w:rPr>
              <w:t xml:space="preserve"> Appointed Transmission Owner (CATO)”</w:t>
            </w:r>
          </w:p>
          <w:p w14:paraId="41C1CA13" w14:textId="77777777" w:rsidR="00C509DB" w:rsidRPr="0064046A" w:rsidRDefault="00C509DB" w:rsidP="00A73D26">
            <w:pPr>
              <w:jc w:val="left"/>
              <w:rPr>
                <w:b/>
              </w:rPr>
            </w:pPr>
          </w:p>
        </w:tc>
        <w:tc>
          <w:tcPr>
            <w:tcW w:w="4378" w:type="dxa"/>
          </w:tcPr>
          <w:p w14:paraId="427221EE" w14:textId="08D88401" w:rsidR="00C509DB" w:rsidRPr="0064046A" w:rsidRDefault="00D40A99" w:rsidP="00A73D26">
            <w:r w:rsidRPr="00D40A99">
              <w:lastRenderedPageBreak/>
              <w:t xml:space="preserve">A person who is the holder of a transmission licence (as defined in Section 6(1)b of the Electricity Act 1989) to own and operate an </w:t>
            </w:r>
            <w:r w:rsidRPr="00D40A99">
              <w:lastRenderedPageBreak/>
              <w:t xml:space="preserve">onshore transmission system that has been granted </w:t>
            </w:r>
            <w:proofErr w:type="gramStart"/>
            <w:r w:rsidRPr="00D40A99">
              <w:t>on the basis of</w:t>
            </w:r>
            <w:proofErr w:type="gramEnd"/>
            <w:r w:rsidRPr="00D40A99">
              <w:t xml:space="preserve"> competitive tendering undertaken pursuant to Section C of the Electricity Act 1989.</w:t>
            </w:r>
          </w:p>
        </w:tc>
      </w:tr>
      <w:tr w:rsidR="00ED75CC" w:rsidRPr="0064046A" w14:paraId="2013DF1A" w14:textId="77777777" w:rsidTr="004B0100">
        <w:trPr>
          <w:trHeight w:val="300"/>
        </w:trPr>
        <w:tc>
          <w:tcPr>
            <w:tcW w:w="4377" w:type="dxa"/>
          </w:tcPr>
          <w:p w14:paraId="06111F92" w14:textId="77777777" w:rsidR="00ED75CC" w:rsidRPr="0064046A" w:rsidRDefault="00ED75CC" w:rsidP="00A73D26">
            <w:pPr>
              <w:jc w:val="left"/>
              <w:rPr>
                <w:b/>
              </w:rPr>
            </w:pPr>
            <w:r w:rsidRPr="0064046A">
              <w:rPr>
                <w:b/>
              </w:rPr>
              <w:lastRenderedPageBreak/>
              <w:t>"Completion Date"</w:t>
            </w:r>
          </w:p>
        </w:tc>
        <w:tc>
          <w:tcPr>
            <w:tcW w:w="4378" w:type="dxa"/>
          </w:tcPr>
          <w:p w14:paraId="59F4D172" w14:textId="3B508F8F" w:rsidR="00ED75CC" w:rsidRPr="0064046A" w:rsidRDefault="00ED75CC" w:rsidP="00A73D26">
            <w:pPr>
              <w:rPr>
                <w:b/>
                <w:i/>
              </w:rPr>
            </w:pPr>
            <w:r w:rsidRPr="0064046A">
              <w:t xml:space="preserve">in relation to a Construction Project, as defined in respect of each Transmission Owner in its TO Construction Agreement with </w:t>
            </w:r>
            <w:r w:rsidR="00CF5B43">
              <w:t>The Company</w:t>
            </w:r>
            <w:r w:rsidRPr="0064046A">
              <w:t>;</w:t>
            </w:r>
          </w:p>
        </w:tc>
      </w:tr>
      <w:tr w:rsidR="00ED75CC" w:rsidRPr="0064046A" w14:paraId="0D8A3894" w14:textId="77777777" w:rsidTr="004B0100">
        <w:trPr>
          <w:trHeight w:val="300"/>
        </w:trPr>
        <w:tc>
          <w:tcPr>
            <w:tcW w:w="4377" w:type="dxa"/>
          </w:tcPr>
          <w:p w14:paraId="3562B65F" w14:textId="77777777" w:rsidR="00ED75CC" w:rsidRPr="0064046A" w:rsidRDefault="00ED75CC" w:rsidP="00A73D26">
            <w:pPr>
              <w:jc w:val="left"/>
              <w:rPr>
                <w:b/>
              </w:rPr>
            </w:pPr>
            <w:r w:rsidRPr="0064046A">
              <w:rPr>
                <w:b/>
              </w:rPr>
              <w:t>"Condition C17 Statement"</w:t>
            </w:r>
          </w:p>
        </w:tc>
        <w:tc>
          <w:tcPr>
            <w:tcW w:w="4378" w:type="dxa"/>
          </w:tcPr>
          <w:p w14:paraId="26FB30C2" w14:textId="77777777" w:rsidR="00ED75CC" w:rsidRPr="0064046A" w:rsidRDefault="00ED75CC" w:rsidP="00A73D26">
            <w:pPr>
              <w:pStyle w:val="Heading2"/>
              <w:numPr>
                <w:ilvl w:val="0"/>
                <w:numId w:val="0"/>
              </w:numPr>
              <w:ind w:left="720" w:hanging="720"/>
              <w:rPr>
                <w:snapToGrid w:val="0"/>
              </w:rPr>
            </w:pPr>
            <w:r w:rsidRPr="0064046A">
              <w:rPr>
                <w:snapToGrid w:val="0"/>
              </w:rPr>
              <w:t>as defined in Section C, Part Three, paragraph 8.1;</w:t>
            </w:r>
          </w:p>
        </w:tc>
      </w:tr>
      <w:tr w:rsidR="00ED75CC" w:rsidRPr="0064046A" w14:paraId="6BC23DC5" w14:textId="77777777" w:rsidTr="004B0100">
        <w:trPr>
          <w:trHeight w:val="300"/>
        </w:trPr>
        <w:tc>
          <w:tcPr>
            <w:tcW w:w="4377" w:type="dxa"/>
          </w:tcPr>
          <w:p w14:paraId="0AA93ECA" w14:textId="77777777" w:rsidR="00ED75CC" w:rsidRPr="0064046A" w:rsidRDefault="00ED75CC" w:rsidP="00A73D26">
            <w:pPr>
              <w:jc w:val="left"/>
              <w:rPr>
                <w:b/>
              </w:rPr>
            </w:pPr>
            <w:r w:rsidRPr="0064046A">
              <w:rPr>
                <w:b/>
              </w:rPr>
              <w:t>"Confidential Information"</w:t>
            </w:r>
          </w:p>
        </w:tc>
        <w:tc>
          <w:tcPr>
            <w:tcW w:w="4378" w:type="dxa"/>
          </w:tcPr>
          <w:p w14:paraId="19DA87A1" w14:textId="77777777" w:rsidR="00ED75CC" w:rsidRPr="0064046A" w:rsidRDefault="00ED75CC" w:rsidP="00A73D26">
            <w:pPr>
              <w:pStyle w:val="Heading2"/>
              <w:numPr>
                <w:ilvl w:val="0"/>
                <w:numId w:val="0"/>
              </w:numPr>
              <w:ind w:left="720" w:hanging="720"/>
              <w:rPr>
                <w:snapToGrid w:val="0"/>
              </w:rPr>
            </w:pPr>
            <w:r w:rsidRPr="0064046A">
              <w:rPr>
                <w:snapToGrid w:val="0"/>
              </w:rPr>
              <w:t>means:</w:t>
            </w:r>
          </w:p>
          <w:p w14:paraId="6F91E076" w14:textId="4683F104" w:rsidR="00ED75CC" w:rsidRPr="0064046A" w:rsidRDefault="00ED75CC" w:rsidP="00A73D26">
            <w:pPr>
              <w:pStyle w:val="Heading2"/>
              <w:numPr>
                <w:ilvl w:val="0"/>
                <w:numId w:val="0"/>
              </w:numPr>
              <w:ind w:left="720" w:hanging="720"/>
              <w:rPr>
                <w:snapToGrid w:val="0"/>
              </w:rPr>
            </w:pPr>
            <w:r w:rsidRPr="0064046A">
              <w:rPr>
                <w:snapToGrid w:val="0"/>
              </w:rPr>
              <w:t xml:space="preserve">(a)      in the case of </w:t>
            </w:r>
            <w:r w:rsidR="00CF5B43">
              <w:rPr>
                <w:snapToGrid w:val="0"/>
              </w:rPr>
              <w:t>The Company</w:t>
            </w:r>
            <w:r w:rsidRPr="0064046A">
              <w:rPr>
                <w:snapToGrid w:val="0"/>
              </w:rPr>
              <w:t xml:space="preserve">, any information relating to the affairs of a Transmission Owner which is furnished to </w:t>
            </w:r>
            <w:r w:rsidR="00CF5B43">
              <w:rPr>
                <w:snapToGrid w:val="0"/>
              </w:rPr>
              <w:t>The Company</w:t>
            </w:r>
            <w:r w:rsidRPr="0064046A">
              <w:rPr>
                <w:snapToGrid w:val="0"/>
              </w:rPr>
              <w:t xml:space="preserve"> or its Business Personnel under this 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 and</w:t>
            </w:r>
          </w:p>
          <w:p w14:paraId="4A5CF8D1" w14:textId="77777777" w:rsidR="00ED75CC" w:rsidRPr="0064046A" w:rsidRDefault="00ED75CC" w:rsidP="00A73D26">
            <w:pPr>
              <w:pStyle w:val="Heading2"/>
              <w:numPr>
                <w:ilvl w:val="0"/>
                <w:numId w:val="0"/>
              </w:numPr>
              <w:ind w:left="720" w:hanging="720"/>
              <w:rPr>
                <w:caps/>
              </w:rPr>
            </w:pPr>
            <w:r w:rsidRPr="0064046A">
              <w:rPr>
                <w:snapToGrid w:val="0"/>
              </w:rPr>
              <w:t>(b)     in the case of a Transmission Owner, all data and information relating to the affairs of a Party or User supplied to it or its Business under the provisions of this 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w:t>
            </w:r>
          </w:p>
        </w:tc>
      </w:tr>
      <w:tr w:rsidR="00ED75CC" w:rsidRPr="0064046A" w14:paraId="38A25DF3" w14:textId="77777777" w:rsidTr="004B0100">
        <w:trPr>
          <w:trHeight w:val="300"/>
        </w:trPr>
        <w:tc>
          <w:tcPr>
            <w:tcW w:w="4377" w:type="dxa"/>
          </w:tcPr>
          <w:p w14:paraId="15C89239" w14:textId="77777777" w:rsidR="00ED75CC" w:rsidRPr="0064046A" w:rsidRDefault="00ED75CC" w:rsidP="00A73D26">
            <w:pPr>
              <w:jc w:val="left"/>
              <w:rPr>
                <w:b/>
              </w:rPr>
            </w:pPr>
            <w:r w:rsidRPr="0064046A">
              <w:rPr>
                <w:b/>
              </w:rPr>
              <w:t>“Connect and Manage Arrangements”</w:t>
            </w:r>
          </w:p>
        </w:tc>
        <w:tc>
          <w:tcPr>
            <w:tcW w:w="4378" w:type="dxa"/>
          </w:tcPr>
          <w:p w14:paraId="4A9E5EA9" w14:textId="3BE29C2E" w:rsidR="00ED75CC" w:rsidRPr="0064046A" w:rsidRDefault="00ED75CC" w:rsidP="00A73D26">
            <w:pPr>
              <w:pStyle w:val="Heading1"/>
              <w:numPr>
                <w:ilvl w:val="0"/>
                <w:numId w:val="0"/>
              </w:numPr>
            </w:pPr>
            <w:r>
              <w:t xml:space="preserve">the arrangements whereby pursuant to </w:t>
            </w:r>
            <w:r w:rsidR="00E15178">
              <w:t>c</w:t>
            </w:r>
            <w:r>
              <w:t xml:space="preserve">ondition </w:t>
            </w:r>
            <w:r w:rsidR="00E15178">
              <w:t xml:space="preserve">C11 of the </w:t>
            </w:r>
            <w:r w:rsidR="00E15178" w:rsidRPr="00810F69">
              <w:rPr>
                <w:b/>
                <w:bCs/>
              </w:rPr>
              <w:t xml:space="preserve">ESO Licence </w:t>
            </w:r>
            <w:r w:rsidR="00E15178">
              <w:t xml:space="preserve">and </w:t>
            </w:r>
            <w:r>
              <w:t>D16 of the transmission licences connection to and/or use of the National Electricity Transmission System is permitted by virtue of a Connect and Manage Derogation on completion of the Enabling Works but prior to completion of the Wider Transmission Reinforcement Works;</w:t>
            </w:r>
          </w:p>
        </w:tc>
      </w:tr>
      <w:tr w:rsidR="00ED75CC" w:rsidRPr="0064046A" w14:paraId="047488C6" w14:textId="77777777" w:rsidTr="004B0100">
        <w:trPr>
          <w:trHeight w:val="300"/>
        </w:trPr>
        <w:tc>
          <w:tcPr>
            <w:tcW w:w="4377" w:type="dxa"/>
          </w:tcPr>
          <w:p w14:paraId="47FB03FA" w14:textId="77777777" w:rsidR="00ED75CC" w:rsidRPr="0064046A" w:rsidRDefault="00ED75CC" w:rsidP="00A73D26">
            <w:pPr>
              <w:jc w:val="left"/>
              <w:rPr>
                <w:b/>
              </w:rPr>
            </w:pPr>
            <w:r w:rsidRPr="0064046A">
              <w:rPr>
                <w:b/>
              </w:rPr>
              <w:t>“Connect and Manage Derogation”</w:t>
            </w:r>
          </w:p>
        </w:tc>
        <w:tc>
          <w:tcPr>
            <w:tcW w:w="4378" w:type="dxa"/>
          </w:tcPr>
          <w:p w14:paraId="03D4595A" w14:textId="1CE1319B" w:rsidR="00ED75CC" w:rsidRPr="0064046A" w:rsidRDefault="00ED75CC" w:rsidP="00A73D26">
            <w:pPr>
              <w:pStyle w:val="Heading1"/>
              <w:numPr>
                <w:ilvl w:val="0"/>
                <w:numId w:val="0"/>
              </w:numPr>
            </w:pPr>
            <w:r>
              <w:t xml:space="preserve">means the temporary derogation from the NETS SQSS available to </w:t>
            </w:r>
            <w:r w:rsidR="00CF5B43">
              <w:t>The Company</w:t>
            </w:r>
            <w:r>
              <w:t xml:space="preserve"> pursuant to </w:t>
            </w:r>
            <w:r w:rsidR="00E15178">
              <w:t>c</w:t>
            </w:r>
            <w:r>
              <w:t xml:space="preserve">ondition </w:t>
            </w:r>
            <w:r w:rsidR="006B2E7C">
              <w:t xml:space="preserve">E7 </w:t>
            </w:r>
            <w:r>
              <w:t xml:space="preserve">of its </w:t>
            </w:r>
            <w:r w:rsidR="006B2E7C" w:rsidRPr="00810F69">
              <w:rPr>
                <w:b/>
                <w:bCs/>
              </w:rPr>
              <w:t xml:space="preserve">ESO </w:t>
            </w:r>
            <w:r w:rsidRPr="00810F69">
              <w:rPr>
                <w:b/>
                <w:bCs/>
              </w:rPr>
              <w:t xml:space="preserve">Licence </w:t>
            </w:r>
            <w:r>
              <w:t xml:space="preserve">or an Onshore Transmission Owner pursuant to </w:t>
            </w:r>
            <w:r>
              <w:lastRenderedPageBreak/>
              <w:t>Standard Condition D3 of its Transmission Licence,</w:t>
            </w:r>
          </w:p>
        </w:tc>
      </w:tr>
      <w:tr w:rsidR="00ED75CC" w:rsidRPr="0064046A" w14:paraId="2A975E2E" w14:textId="77777777" w:rsidTr="004B0100">
        <w:trPr>
          <w:trHeight w:val="300"/>
        </w:trPr>
        <w:tc>
          <w:tcPr>
            <w:tcW w:w="4377" w:type="dxa"/>
          </w:tcPr>
          <w:p w14:paraId="05AFB474" w14:textId="77777777" w:rsidR="00ED75CC" w:rsidRPr="0064046A" w:rsidRDefault="00ED75CC" w:rsidP="00A73D26">
            <w:pPr>
              <w:jc w:val="left"/>
              <w:rPr>
                <w:b/>
              </w:rPr>
            </w:pPr>
            <w:r w:rsidRPr="0064046A">
              <w:rPr>
                <w:b/>
              </w:rPr>
              <w:lastRenderedPageBreak/>
              <w:t>“Connect and Manage Derogation Criteria”</w:t>
            </w:r>
          </w:p>
        </w:tc>
        <w:tc>
          <w:tcPr>
            <w:tcW w:w="4378" w:type="dxa"/>
          </w:tcPr>
          <w:p w14:paraId="40AA732C" w14:textId="77777777" w:rsidR="00ED75CC" w:rsidRPr="0064046A" w:rsidRDefault="00ED75CC" w:rsidP="00A73D26">
            <w:pPr>
              <w:pStyle w:val="Heading2"/>
              <w:numPr>
                <w:ilvl w:val="0"/>
                <w:numId w:val="0"/>
              </w:numPr>
              <w:ind w:left="720" w:hanging="720"/>
              <w:rPr>
                <w:snapToGrid w:val="0"/>
              </w:rPr>
            </w:pPr>
            <w:r w:rsidRPr="0064046A">
              <w:rPr>
                <w:snapToGrid w:val="0"/>
              </w:rPr>
              <w:t>means</w:t>
            </w:r>
          </w:p>
          <w:p w14:paraId="66113F31" w14:textId="77777777" w:rsidR="00ED75CC" w:rsidRPr="0064046A" w:rsidRDefault="00ED75CC" w:rsidP="00A73D26">
            <w:pPr>
              <w:pStyle w:val="Heading2"/>
              <w:numPr>
                <w:ilvl w:val="0"/>
                <w:numId w:val="0"/>
              </w:numPr>
              <w:ind w:left="720" w:hanging="720"/>
              <w:rPr>
                <w:snapToGrid w:val="0"/>
              </w:rPr>
            </w:pPr>
            <w:r w:rsidRPr="0064046A">
              <w:rPr>
                <w:rFonts w:cs="Arial"/>
              </w:rPr>
              <w:t>(</w:t>
            </w:r>
            <w:r w:rsidRPr="0064046A">
              <w:rPr>
                <w:snapToGrid w:val="0"/>
              </w:rPr>
              <w:t>a)</w:t>
            </w:r>
            <w:r w:rsidRPr="0064046A">
              <w:rPr>
                <w:snapToGrid w:val="0"/>
              </w:rPr>
              <w:tab/>
              <w:t xml:space="preserve">achieve compliance with the “Pre-fault Criteria” set out in Chapter 2 (Generation Connection Criteria Applicable to the Onshore Transmission System) of the NETS </w:t>
            </w:r>
            <w:proofErr w:type="gramStart"/>
            <w:r w:rsidRPr="0064046A">
              <w:rPr>
                <w:snapToGrid w:val="0"/>
              </w:rPr>
              <w:t>SQSS;</w:t>
            </w:r>
            <w:proofErr w:type="gramEnd"/>
          </w:p>
          <w:p w14:paraId="3EB21D55" w14:textId="77777777" w:rsidR="00ED75CC" w:rsidRPr="0064046A" w:rsidRDefault="00ED75CC" w:rsidP="00A73D26">
            <w:pPr>
              <w:pStyle w:val="Heading2"/>
              <w:numPr>
                <w:ilvl w:val="0"/>
                <w:numId w:val="0"/>
              </w:numPr>
              <w:ind w:left="720" w:hanging="720"/>
              <w:rPr>
                <w:snapToGrid w:val="0"/>
              </w:rPr>
            </w:pPr>
            <w:r w:rsidRPr="0064046A">
              <w:rPr>
                <w:snapToGrid w:val="0"/>
              </w:rPr>
              <w:t>(b)</w:t>
            </w:r>
            <w:r w:rsidRPr="0064046A">
              <w:rPr>
                <w:snapToGrid w:val="0"/>
              </w:rPr>
              <w:tab/>
              <w:t xml:space="preserve">achieve compliance with the “Limits to Loss of Power Infeed Risks” set out in Chapter 2 (Generation Connection Criteria Applicable to the Onshore Transmission System) of the NETS </w:t>
            </w:r>
            <w:proofErr w:type="gramStart"/>
            <w:r w:rsidRPr="0064046A">
              <w:rPr>
                <w:snapToGrid w:val="0"/>
              </w:rPr>
              <w:t>SQSS;</w:t>
            </w:r>
            <w:proofErr w:type="gramEnd"/>
          </w:p>
          <w:p w14:paraId="521C1A3F" w14:textId="14B23B01" w:rsidR="00ED75CC" w:rsidRPr="0064046A" w:rsidRDefault="00ED75CC" w:rsidP="00A73D26">
            <w:pPr>
              <w:pStyle w:val="Heading2"/>
              <w:numPr>
                <w:ilvl w:val="0"/>
                <w:numId w:val="0"/>
              </w:numPr>
              <w:ind w:left="720" w:hanging="720"/>
              <w:rPr>
                <w:snapToGrid w:val="0"/>
              </w:rPr>
            </w:pPr>
            <w:r w:rsidRPr="0064046A">
              <w:rPr>
                <w:snapToGrid w:val="0"/>
              </w:rPr>
              <w:t>(c)</w:t>
            </w:r>
            <w:r w:rsidRPr="0064046A">
              <w:rPr>
                <w:snapToGrid w:val="0"/>
              </w:rPr>
              <w:tab/>
              <w:t xml:space="preserve">enable </w:t>
            </w:r>
            <w:r w:rsidR="00CF5B43">
              <w:rPr>
                <w:snapToGrid w:val="0"/>
              </w:rPr>
              <w:t>The Company</w:t>
            </w:r>
            <w:r w:rsidRPr="0064046A">
              <w:rPr>
                <w:snapToGrid w:val="0"/>
              </w:rPr>
              <w:t xml:space="preserve"> to operate the National Electricity Transmission System in a safe </w:t>
            </w:r>
            <w:proofErr w:type="gramStart"/>
            <w:r w:rsidRPr="0064046A">
              <w:rPr>
                <w:snapToGrid w:val="0"/>
              </w:rPr>
              <w:t>manner;</w:t>
            </w:r>
            <w:proofErr w:type="gramEnd"/>
          </w:p>
          <w:p w14:paraId="1B27D0F5" w14:textId="77777777" w:rsidR="00ED75CC" w:rsidRPr="0064046A" w:rsidRDefault="00ED75CC" w:rsidP="00A73D26">
            <w:pPr>
              <w:pStyle w:val="Heading2"/>
              <w:numPr>
                <w:ilvl w:val="0"/>
                <w:numId w:val="0"/>
              </w:numPr>
              <w:ind w:left="720" w:hanging="720"/>
              <w:rPr>
                <w:snapToGrid w:val="0"/>
              </w:rPr>
            </w:pPr>
            <w:r w:rsidRPr="0064046A">
              <w:rPr>
                <w:snapToGrid w:val="0"/>
              </w:rPr>
              <w:t>(d)</w:t>
            </w:r>
            <w:r w:rsidRPr="0064046A">
              <w:rPr>
                <w:snapToGrid w:val="0"/>
              </w:rPr>
              <w:tab/>
              <w:t xml:space="preserve">resolve any fault level issues associated with the connection and/or use of system by the Connect and Manage Power </w:t>
            </w:r>
            <w:proofErr w:type="gramStart"/>
            <w:r w:rsidRPr="0064046A">
              <w:rPr>
                <w:snapToGrid w:val="0"/>
              </w:rPr>
              <w:t>Station;</w:t>
            </w:r>
            <w:proofErr w:type="gramEnd"/>
          </w:p>
          <w:p w14:paraId="61881A53" w14:textId="77777777" w:rsidR="00ED75CC" w:rsidRPr="0064046A" w:rsidRDefault="00ED75CC" w:rsidP="00A73D26">
            <w:pPr>
              <w:pStyle w:val="Heading2"/>
              <w:numPr>
                <w:ilvl w:val="0"/>
                <w:numId w:val="0"/>
              </w:numPr>
              <w:ind w:left="720" w:hanging="720"/>
              <w:rPr>
                <w:snapToGrid w:val="0"/>
              </w:rPr>
            </w:pPr>
            <w:r w:rsidRPr="0064046A">
              <w:rPr>
                <w:snapToGrid w:val="0"/>
              </w:rPr>
              <w:t>(e)</w:t>
            </w:r>
            <w:r w:rsidRPr="0064046A">
              <w:rPr>
                <w:snapToGrid w:val="0"/>
              </w:rPr>
              <w:tab/>
              <w:t xml:space="preserve">comply with the minimum technical, design and operational criteria and performance requirements under the Grid </w:t>
            </w:r>
            <w:proofErr w:type="gramStart"/>
            <w:r w:rsidRPr="0064046A">
              <w:rPr>
                <w:snapToGrid w:val="0"/>
              </w:rPr>
              <w:t>Code;</w:t>
            </w:r>
            <w:proofErr w:type="gramEnd"/>
          </w:p>
          <w:p w14:paraId="3D66BB64" w14:textId="77777777" w:rsidR="00ED75CC" w:rsidRPr="0064046A" w:rsidRDefault="00ED75CC" w:rsidP="00A73D26">
            <w:pPr>
              <w:pStyle w:val="Heading2"/>
              <w:numPr>
                <w:ilvl w:val="0"/>
                <w:numId w:val="0"/>
              </w:numPr>
              <w:ind w:left="720" w:hanging="720"/>
              <w:rPr>
                <w:snapToGrid w:val="0"/>
              </w:rPr>
            </w:pPr>
            <w:r w:rsidRPr="0064046A">
              <w:rPr>
                <w:snapToGrid w:val="0"/>
              </w:rPr>
              <w:t>(f)</w:t>
            </w:r>
            <w:r w:rsidRPr="0064046A">
              <w:rPr>
                <w:snapToGrid w:val="0"/>
              </w:rPr>
              <w:tab/>
              <w:t>meet other statutory obligations including but not limited to obligations under any Nuclear Site Licence Provisions Agreement; and</w:t>
            </w:r>
          </w:p>
          <w:p w14:paraId="292FD1FB" w14:textId="77777777" w:rsidR="00ED75CC" w:rsidRPr="0064046A" w:rsidRDefault="00ED75CC" w:rsidP="00A73D26">
            <w:pPr>
              <w:pStyle w:val="Heading2"/>
              <w:numPr>
                <w:ilvl w:val="0"/>
                <w:numId w:val="0"/>
              </w:numPr>
              <w:ind w:left="720" w:hanging="720"/>
              <w:rPr>
                <w:snapToGrid w:val="0"/>
              </w:rPr>
            </w:pPr>
            <w:r w:rsidRPr="0064046A">
              <w:rPr>
                <w:snapToGrid w:val="0"/>
              </w:rPr>
              <w:t>(g)</w:t>
            </w:r>
            <w:r w:rsidRPr="0064046A">
              <w:rPr>
                <w:snapToGrid w:val="0"/>
              </w:rPr>
              <w:tab/>
              <w:t>avoid any adverse impact on other Users</w:t>
            </w:r>
          </w:p>
        </w:tc>
      </w:tr>
      <w:tr w:rsidR="00ED75CC" w:rsidRPr="0064046A" w14:paraId="28F86FE7" w14:textId="77777777" w:rsidTr="004B0100">
        <w:trPr>
          <w:trHeight w:val="300"/>
        </w:trPr>
        <w:tc>
          <w:tcPr>
            <w:tcW w:w="4377" w:type="dxa"/>
          </w:tcPr>
          <w:p w14:paraId="0C04D5F1" w14:textId="77777777" w:rsidR="00ED75CC" w:rsidRPr="0064046A" w:rsidRDefault="00ED75CC" w:rsidP="00A73D26">
            <w:pPr>
              <w:jc w:val="left"/>
              <w:rPr>
                <w:b/>
              </w:rPr>
            </w:pPr>
            <w:r w:rsidRPr="0064046A">
              <w:rPr>
                <w:b/>
              </w:rPr>
              <w:t>“Connect and Manage Derogation Report”</w:t>
            </w:r>
          </w:p>
        </w:tc>
        <w:tc>
          <w:tcPr>
            <w:tcW w:w="4378" w:type="dxa"/>
          </w:tcPr>
          <w:p w14:paraId="3090401D" w14:textId="513CD52C" w:rsidR="00ED75CC" w:rsidRPr="0064046A" w:rsidRDefault="00ED75CC" w:rsidP="00A73D26">
            <w:pPr>
              <w:pStyle w:val="Heading1"/>
              <w:numPr>
                <w:ilvl w:val="0"/>
                <w:numId w:val="0"/>
              </w:numPr>
              <w:rPr>
                <w:snapToGrid w:val="0"/>
              </w:rPr>
            </w:pPr>
            <w:r w:rsidRPr="0064046A">
              <w:t xml:space="preserve">the report required to be prepared by </w:t>
            </w:r>
            <w:r w:rsidR="00CF5B43">
              <w:t>The Company</w:t>
            </w:r>
            <w:r w:rsidRPr="0064046A">
              <w:t xml:space="preserve"> and/or an Onshore Transmission Owner in respect of a Connect and Manage Derogation;</w:t>
            </w:r>
          </w:p>
        </w:tc>
      </w:tr>
      <w:tr w:rsidR="00ED75CC" w:rsidRPr="0064046A" w14:paraId="14AC20C9" w14:textId="77777777" w:rsidTr="004B0100">
        <w:trPr>
          <w:trHeight w:val="300"/>
        </w:trPr>
        <w:tc>
          <w:tcPr>
            <w:tcW w:w="4377" w:type="dxa"/>
          </w:tcPr>
          <w:p w14:paraId="5DE9C2D0" w14:textId="77777777" w:rsidR="00ED75CC" w:rsidRPr="0064046A" w:rsidRDefault="00ED75CC" w:rsidP="00A73D26">
            <w:pPr>
              <w:jc w:val="left"/>
              <w:rPr>
                <w:b/>
              </w:rPr>
            </w:pPr>
            <w:r w:rsidRPr="0064046A">
              <w:rPr>
                <w:b/>
              </w:rPr>
              <w:t>“Connect and Manage Power Station”</w:t>
            </w:r>
          </w:p>
        </w:tc>
        <w:tc>
          <w:tcPr>
            <w:tcW w:w="4378" w:type="dxa"/>
          </w:tcPr>
          <w:p w14:paraId="6BE393DB" w14:textId="77777777" w:rsidR="00ED75CC" w:rsidRPr="0064046A" w:rsidRDefault="00ED75CC" w:rsidP="00A73D26">
            <w:pPr>
              <w:pStyle w:val="Heading2"/>
              <w:numPr>
                <w:ilvl w:val="0"/>
                <w:numId w:val="0"/>
              </w:numPr>
              <w:ind w:left="720" w:hanging="720"/>
              <w:rPr>
                <w:snapToGrid w:val="0"/>
              </w:rPr>
            </w:pPr>
            <w:r w:rsidRPr="0064046A">
              <w:rPr>
                <w:kern w:val="28"/>
              </w:rPr>
              <w:t>As defined in the CUSC</w:t>
            </w:r>
          </w:p>
        </w:tc>
      </w:tr>
      <w:tr w:rsidR="00ED75CC" w:rsidRPr="0064046A" w14:paraId="057DD86B" w14:textId="77777777" w:rsidTr="004B0100">
        <w:trPr>
          <w:trHeight w:val="300"/>
        </w:trPr>
        <w:tc>
          <w:tcPr>
            <w:tcW w:w="4377" w:type="dxa"/>
          </w:tcPr>
          <w:p w14:paraId="2A728BF9" w14:textId="77777777" w:rsidR="00ED75CC" w:rsidRPr="0064046A" w:rsidRDefault="00ED75CC" w:rsidP="00A73D26">
            <w:pPr>
              <w:jc w:val="left"/>
              <w:rPr>
                <w:b/>
              </w:rPr>
            </w:pPr>
            <w:r w:rsidRPr="0064046A">
              <w:rPr>
                <w:b/>
              </w:rPr>
              <w:lastRenderedPageBreak/>
              <w:t>“Connection”</w:t>
            </w:r>
          </w:p>
        </w:tc>
        <w:tc>
          <w:tcPr>
            <w:tcW w:w="4378" w:type="dxa"/>
          </w:tcPr>
          <w:p w14:paraId="077097D7" w14:textId="77777777" w:rsidR="00ED75CC" w:rsidRPr="0064046A" w:rsidRDefault="00ED75CC" w:rsidP="00A73D26">
            <w:pPr>
              <w:pStyle w:val="Heading1"/>
              <w:numPr>
                <w:ilvl w:val="0"/>
                <w:numId w:val="0"/>
              </w:numPr>
              <w:rPr>
                <w:b/>
              </w:rPr>
            </w:pPr>
            <w:r w:rsidRPr="0064046A">
              <w:t>a direct connection to the National Electricity Transmission System by a User (and "</w:t>
            </w:r>
            <w:r w:rsidRPr="0064046A">
              <w:rPr>
                <w:b/>
              </w:rPr>
              <w:t>Connected</w:t>
            </w:r>
            <w:r w:rsidRPr="0064046A">
              <w:t>" shall be construed accordingly)</w:t>
            </w:r>
            <w:r w:rsidRPr="0064046A">
              <w:rPr>
                <w:sz w:val="14"/>
              </w:rPr>
              <w:t>;</w:t>
            </w:r>
          </w:p>
        </w:tc>
      </w:tr>
      <w:tr w:rsidR="00ED75CC" w:rsidRPr="0064046A" w14:paraId="6E8814C4" w14:textId="77777777" w:rsidTr="004B0100">
        <w:trPr>
          <w:trHeight w:val="300"/>
        </w:trPr>
        <w:tc>
          <w:tcPr>
            <w:tcW w:w="4377" w:type="dxa"/>
          </w:tcPr>
          <w:p w14:paraId="47E43505" w14:textId="77777777" w:rsidR="00ED75CC" w:rsidRPr="0064046A" w:rsidRDefault="00ED75CC" w:rsidP="00A73D26">
            <w:pPr>
              <w:jc w:val="left"/>
              <w:rPr>
                <w:b/>
              </w:rPr>
            </w:pPr>
            <w:r w:rsidRPr="0064046A">
              <w:rPr>
                <w:b/>
              </w:rPr>
              <w:t>"Connection Conditions"</w:t>
            </w:r>
          </w:p>
        </w:tc>
        <w:tc>
          <w:tcPr>
            <w:tcW w:w="4378" w:type="dxa"/>
          </w:tcPr>
          <w:p w14:paraId="18D2EAD8" w14:textId="77777777" w:rsidR="00ED75CC" w:rsidRPr="0064046A" w:rsidRDefault="00ED75CC" w:rsidP="00A73D26">
            <w:pPr>
              <w:pStyle w:val="Heading1"/>
              <w:numPr>
                <w:ilvl w:val="0"/>
                <w:numId w:val="0"/>
              </w:numPr>
              <w:tabs>
                <w:tab w:val="clear" w:pos="720"/>
                <w:tab w:val="left" w:pos="33"/>
              </w:tabs>
              <w:ind w:left="33"/>
            </w:pPr>
            <w:r w:rsidRPr="0064046A">
              <w:t>that part of the Grid Code which is identified as the Connection Conditions;</w:t>
            </w:r>
          </w:p>
        </w:tc>
      </w:tr>
      <w:tr w:rsidR="00ED75CC" w:rsidRPr="0064046A" w14:paraId="3B2B0181" w14:textId="77777777" w:rsidTr="004B0100">
        <w:trPr>
          <w:trHeight w:val="300"/>
        </w:trPr>
        <w:tc>
          <w:tcPr>
            <w:tcW w:w="4377" w:type="dxa"/>
          </w:tcPr>
          <w:p w14:paraId="75919B29" w14:textId="77777777" w:rsidR="00ED75CC" w:rsidRPr="0064046A" w:rsidRDefault="00ED75CC" w:rsidP="00A73D26">
            <w:pPr>
              <w:jc w:val="left"/>
              <w:rPr>
                <w:b/>
              </w:rPr>
            </w:pPr>
            <w:r w:rsidRPr="0064046A">
              <w:rPr>
                <w:b/>
              </w:rPr>
              <w:t>"Connection Entry Capacity"</w:t>
            </w:r>
          </w:p>
        </w:tc>
        <w:tc>
          <w:tcPr>
            <w:tcW w:w="4378" w:type="dxa"/>
          </w:tcPr>
          <w:p w14:paraId="6DFA6CC0" w14:textId="5FFCF8D4" w:rsidR="00ED75CC" w:rsidRPr="0064046A" w:rsidRDefault="00ED75CC" w:rsidP="00A73D26">
            <w:pPr>
              <w:pStyle w:val="Heading1"/>
              <w:numPr>
                <w:ilvl w:val="0"/>
                <w:numId w:val="0"/>
              </w:numPr>
              <w:tabs>
                <w:tab w:val="clear" w:pos="720"/>
                <w:tab w:val="left" w:pos="33"/>
              </w:tabs>
              <w:ind w:left="33"/>
              <w:rPr>
                <w:b/>
              </w:rPr>
            </w:pPr>
            <w:r w:rsidRPr="0064046A">
              <w:t xml:space="preserve">the figure specified as such for a Connection Site and each Generating Unit as set out in the relevant </w:t>
            </w:r>
            <w:r w:rsidR="00CF5B43">
              <w:t>The Company</w:t>
            </w:r>
            <w:r w:rsidRPr="0064046A">
              <w:t xml:space="preserve"> Construction Application;</w:t>
            </w:r>
          </w:p>
        </w:tc>
      </w:tr>
      <w:tr w:rsidR="00ED75CC" w:rsidRPr="0064046A" w14:paraId="7E236E09" w14:textId="77777777" w:rsidTr="004B0100">
        <w:trPr>
          <w:trHeight w:val="300"/>
        </w:trPr>
        <w:tc>
          <w:tcPr>
            <w:tcW w:w="4377" w:type="dxa"/>
          </w:tcPr>
          <w:p w14:paraId="7BE58029" w14:textId="77777777" w:rsidR="00ED75CC" w:rsidRPr="0064046A" w:rsidRDefault="00ED75CC" w:rsidP="00A73D26">
            <w:pPr>
              <w:jc w:val="left"/>
              <w:rPr>
                <w:b/>
              </w:rPr>
            </w:pPr>
            <w:r w:rsidRPr="0064046A">
              <w:rPr>
                <w:b/>
              </w:rPr>
              <w:t>"Connection Point"</w:t>
            </w:r>
          </w:p>
        </w:tc>
        <w:tc>
          <w:tcPr>
            <w:tcW w:w="4378" w:type="dxa"/>
          </w:tcPr>
          <w:p w14:paraId="2E729DFB" w14:textId="77777777" w:rsidR="00ED75CC" w:rsidRPr="0064046A" w:rsidRDefault="00ED75CC" w:rsidP="00A73D26">
            <w:pPr>
              <w:pStyle w:val="Heading1"/>
              <w:numPr>
                <w:ilvl w:val="0"/>
                <w:numId w:val="0"/>
              </w:numPr>
            </w:pPr>
            <w:r w:rsidRPr="0064046A">
              <w:t>as defined in the Grid Code as at the Code Effective Date;</w:t>
            </w:r>
          </w:p>
        </w:tc>
      </w:tr>
      <w:tr w:rsidR="00ED75CC" w:rsidRPr="0064046A" w14:paraId="3E4FFACC" w14:textId="77777777" w:rsidTr="004B0100">
        <w:trPr>
          <w:trHeight w:val="300"/>
        </w:trPr>
        <w:tc>
          <w:tcPr>
            <w:tcW w:w="4377" w:type="dxa"/>
          </w:tcPr>
          <w:p w14:paraId="304156E4" w14:textId="77777777" w:rsidR="00ED75CC" w:rsidRPr="0064046A" w:rsidRDefault="00ED75CC" w:rsidP="00A73D26">
            <w:pPr>
              <w:jc w:val="left"/>
              <w:rPr>
                <w:b/>
              </w:rPr>
            </w:pPr>
            <w:r w:rsidRPr="0064046A">
              <w:rPr>
                <w:b/>
              </w:rPr>
              <w:t>"Connection Site"</w:t>
            </w:r>
          </w:p>
        </w:tc>
        <w:tc>
          <w:tcPr>
            <w:tcW w:w="4378" w:type="dxa"/>
          </w:tcPr>
          <w:p w14:paraId="55AF39F9" w14:textId="77777777" w:rsidR="00ED75CC" w:rsidRPr="0064046A" w:rsidRDefault="00ED75CC" w:rsidP="00A73D26">
            <w:pPr>
              <w:pStyle w:val="Heading1"/>
              <w:numPr>
                <w:ilvl w:val="0"/>
                <w:numId w:val="0"/>
              </w:numPr>
              <w:rPr>
                <w:b/>
              </w:rPr>
            </w:pPr>
            <w:r w:rsidRPr="00FE6E74">
              <w:t xml:space="preserve">each location at which User Equipment and Transmission Connection Assets required to connect that User to the National Electricity Transmission System </w:t>
            </w:r>
            <w:proofErr w:type="gramStart"/>
            <w:r w:rsidRPr="00FE6E74">
              <w:t>are</w:t>
            </w:r>
            <w:proofErr w:type="gramEnd"/>
            <w:r w:rsidRPr="00FE6E74">
              <w:t xml:space="preserve"> situated (or, in the case of OTSDUW Build, each location that will become such from the OTSUA Transfer Time).  If two or more Users own or operate Plant and Apparatus which is connected at any </w:t>
            </w:r>
            <w:proofErr w:type="gramStart"/>
            <w:r w:rsidRPr="00FE6E74">
              <w:t>particular location</w:t>
            </w:r>
            <w:proofErr w:type="gramEnd"/>
            <w:r w:rsidRPr="00FE6E74">
              <w:t xml:space="preserve"> that location shall constitute two (or the appropriate number of) Connection Sites;</w:t>
            </w:r>
          </w:p>
        </w:tc>
      </w:tr>
      <w:tr w:rsidR="00ED75CC" w:rsidRPr="0064046A" w14:paraId="4A3AF280" w14:textId="77777777" w:rsidTr="004B0100">
        <w:trPr>
          <w:trHeight w:val="300"/>
        </w:trPr>
        <w:tc>
          <w:tcPr>
            <w:tcW w:w="4377" w:type="dxa"/>
          </w:tcPr>
          <w:p w14:paraId="1D5528D2" w14:textId="77777777" w:rsidR="00ED75CC" w:rsidRPr="0064046A" w:rsidRDefault="00ED75CC" w:rsidP="00A73D26">
            <w:pPr>
              <w:jc w:val="left"/>
              <w:rPr>
                <w:b/>
              </w:rPr>
            </w:pPr>
            <w:r w:rsidRPr="0064046A">
              <w:rPr>
                <w:b/>
              </w:rPr>
              <w:t>"Connection Site Specification"</w:t>
            </w:r>
          </w:p>
        </w:tc>
        <w:tc>
          <w:tcPr>
            <w:tcW w:w="4378" w:type="dxa"/>
          </w:tcPr>
          <w:p w14:paraId="670BC96B" w14:textId="77777777" w:rsidR="00ED75CC" w:rsidRPr="0064046A" w:rsidRDefault="00ED75CC" w:rsidP="00A73D26">
            <w:pPr>
              <w:tabs>
                <w:tab w:val="left" w:pos="0"/>
              </w:tabs>
            </w:pPr>
            <w:r w:rsidRPr="0064046A">
              <w:t>as defined in Section D, Part One, sub-paragraph 2.6.1;</w:t>
            </w:r>
          </w:p>
        </w:tc>
      </w:tr>
      <w:tr w:rsidR="00ED75CC" w:rsidRPr="0064046A" w14:paraId="2C490F5B" w14:textId="77777777" w:rsidTr="004B0100">
        <w:trPr>
          <w:trHeight w:val="300"/>
        </w:trPr>
        <w:tc>
          <w:tcPr>
            <w:tcW w:w="4377" w:type="dxa"/>
          </w:tcPr>
          <w:p w14:paraId="5275F02A" w14:textId="77777777" w:rsidR="00ED75CC" w:rsidRPr="0064046A" w:rsidRDefault="00ED75CC" w:rsidP="00A73D26">
            <w:pPr>
              <w:jc w:val="left"/>
              <w:rPr>
                <w:b/>
              </w:rPr>
            </w:pPr>
            <w:r w:rsidRPr="0064046A">
              <w:rPr>
                <w:b/>
              </w:rPr>
              <w:t>"Consents"</w:t>
            </w:r>
            <w:r w:rsidRPr="0064046A">
              <w:rPr>
                <w:b/>
              </w:rPr>
              <w:tab/>
            </w:r>
          </w:p>
        </w:tc>
        <w:tc>
          <w:tcPr>
            <w:tcW w:w="4378" w:type="dxa"/>
          </w:tcPr>
          <w:p w14:paraId="118B6908" w14:textId="77777777" w:rsidR="00ED75CC" w:rsidRPr="0064046A" w:rsidRDefault="00ED75CC" w:rsidP="00A73D26">
            <w:pPr>
              <w:tabs>
                <w:tab w:val="left" w:pos="0"/>
              </w:tabs>
            </w:pPr>
            <w:r w:rsidRPr="0064046A">
              <w:t>in relation to a particular Construction Project, as defined in the relevant TO Construction Agreement, and otherwise as defined in this Section J, paragraph 2.2;</w:t>
            </w:r>
          </w:p>
        </w:tc>
      </w:tr>
      <w:tr w:rsidR="00ED75CC" w:rsidRPr="0064046A" w14:paraId="556A8D00" w14:textId="77777777" w:rsidTr="004B0100">
        <w:trPr>
          <w:trHeight w:val="300"/>
        </w:trPr>
        <w:tc>
          <w:tcPr>
            <w:tcW w:w="4377" w:type="dxa"/>
          </w:tcPr>
          <w:p w14:paraId="09DED96C" w14:textId="77777777" w:rsidR="00ED75CC" w:rsidRPr="0064046A" w:rsidRDefault="00ED75CC" w:rsidP="00A73D26">
            <w:pPr>
              <w:jc w:val="left"/>
              <w:rPr>
                <w:b/>
              </w:rPr>
            </w:pPr>
            <w:r w:rsidRPr="0064046A">
              <w:rPr>
                <w:b/>
              </w:rPr>
              <w:t>“Construction Assumptions Date”</w:t>
            </w:r>
          </w:p>
        </w:tc>
        <w:tc>
          <w:tcPr>
            <w:tcW w:w="4378" w:type="dxa"/>
          </w:tcPr>
          <w:p w14:paraId="4547C306" w14:textId="77777777" w:rsidR="00ED75CC" w:rsidRPr="0064046A" w:rsidRDefault="00ED75CC" w:rsidP="00A73D26">
            <w:r w:rsidRPr="0064046A">
              <w:t>in respect of each Transmission Owner, the date on which such Transmission Owner:</w:t>
            </w:r>
          </w:p>
          <w:p w14:paraId="6D119F42" w14:textId="49D93696" w:rsidR="00ED75CC" w:rsidRPr="0064046A" w:rsidRDefault="00ED75CC" w:rsidP="00A73D26">
            <w:pPr>
              <w:ind w:left="600" w:hanging="600"/>
            </w:pPr>
            <w:r w:rsidRPr="0064046A">
              <w:t xml:space="preserve">(a)      receives Construction Planning Assumptions from </w:t>
            </w:r>
            <w:r w:rsidR="00CF5B43">
              <w:t>The Company</w:t>
            </w:r>
            <w:r w:rsidRPr="0064046A">
              <w:t xml:space="preserve"> pursuant to Section D, Part Two, paragraph 3.2; or</w:t>
            </w:r>
          </w:p>
          <w:p w14:paraId="58179E43" w14:textId="402A8A40" w:rsidR="00ED75CC" w:rsidRPr="0064046A" w:rsidRDefault="00ED75CC" w:rsidP="00A73D26">
            <w:pPr>
              <w:ind w:left="600" w:hanging="600"/>
            </w:pPr>
            <w:r w:rsidRPr="0064046A">
              <w:t xml:space="preserve">(b)      receives notice that </w:t>
            </w:r>
            <w:r w:rsidR="00CF5B43">
              <w:t>The Company</w:t>
            </w:r>
            <w:r w:rsidR="00A61D44">
              <w:t xml:space="preserve"> </w:t>
            </w:r>
            <w:r w:rsidRPr="0064046A">
              <w:t xml:space="preserve">does not intend to generate a set of Construction Planning Assumptions under Section D, Part Two, paragraph 3.3,  </w:t>
            </w:r>
          </w:p>
          <w:p w14:paraId="1D1F50C6" w14:textId="77777777" w:rsidR="00ED75CC" w:rsidRPr="0064046A" w:rsidRDefault="00ED75CC" w:rsidP="00A73D26">
            <w:r w:rsidRPr="0064046A">
              <w:lastRenderedPageBreak/>
              <w:t>in relation to the Construction Project to which such Construction Planning Assumptions apply;</w:t>
            </w:r>
          </w:p>
        </w:tc>
      </w:tr>
      <w:tr w:rsidR="00ED75CC" w:rsidRPr="0064046A" w14:paraId="71C268B9" w14:textId="77777777" w:rsidTr="004B0100">
        <w:trPr>
          <w:trHeight w:val="300"/>
        </w:trPr>
        <w:tc>
          <w:tcPr>
            <w:tcW w:w="4377" w:type="dxa"/>
          </w:tcPr>
          <w:p w14:paraId="73B0275E" w14:textId="77777777" w:rsidR="00ED75CC" w:rsidRPr="0064046A" w:rsidRDefault="00ED75CC" w:rsidP="00A73D26">
            <w:pPr>
              <w:jc w:val="left"/>
              <w:rPr>
                <w:b/>
              </w:rPr>
            </w:pPr>
            <w:r w:rsidRPr="0064046A">
              <w:rPr>
                <w:b/>
              </w:rPr>
              <w:lastRenderedPageBreak/>
              <w:t>"Construction Party"</w:t>
            </w:r>
          </w:p>
        </w:tc>
        <w:tc>
          <w:tcPr>
            <w:tcW w:w="4378" w:type="dxa"/>
          </w:tcPr>
          <w:p w14:paraId="47E33058" w14:textId="77777777" w:rsidR="00ED75CC" w:rsidRPr="0064046A" w:rsidRDefault="00ED75CC" w:rsidP="00A73D26">
            <w:r w:rsidRPr="0064046A">
              <w:t>as defined in Section D, Part Two, paragraph 2.2;</w:t>
            </w:r>
          </w:p>
        </w:tc>
      </w:tr>
      <w:tr w:rsidR="00ED75CC" w:rsidRPr="0064046A" w14:paraId="27CEA628" w14:textId="77777777" w:rsidTr="004B0100">
        <w:trPr>
          <w:trHeight w:val="300"/>
        </w:trPr>
        <w:tc>
          <w:tcPr>
            <w:tcW w:w="4377" w:type="dxa"/>
          </w:tcPr>
          <w:p w14:paraId="4A38695B" w14:textId="77777777" w:rsidR="00ED75CC" w:rsidRPr="0064046A" w:rsidRDefault="00ED75CC" w:rsidP="00A73D26">
            <w:pPr>
              <w:jc w:val="left"/>
              <w:rPr>
                <w:b/>
              </w:rPr>
            </w:pPr>
            <w:r w:rsidRPr="0064046A">
              <w:rPr>
                <w:b/>
              </w:rPr>
              <w:t>"Construction Planning Assumptions"</w:t>
            </w:r>
          </w:p>
        </w:tc>
        <w:tc>
          <w:tcPr>
            <w:tcW w:w="4378" w:type="dxa"/>
          </w:tcPr>
          <w:p w14:paraId="712EB47A" w14:textId="3945CF8C" w:rsidR="00ED75CC" w:rsidRPr="0064046A" w:rsidRDefault="00ED75CC" w:rsidP="00A73D26">
            <w:r w:rsidRPr="0064046A">
              <w:t xml:space="preserve">The background comprising information held by </w:t>
            </w:r>
            <w:r w:rsidR="00CF5B43">
              <w:t>The Company</w:t>
            </w:r>
            <w:r w:rsidRPr="0064046A">
              <w:t xml:space="preserve"> relating to the </w:t>
            </w:r>
            <w:bookmarkStart w:id="10" w:name="OLE_LINK7"/>
            <w:r w:rsidRPr="0064046A">
              <w:t>National Electricity</w:t>
            </w:r>
            <w:bookmarkEnd w:id="10"/>
            <w:r w:rsidRPr="0064046A">
              <w:t xml:space="preserve"> Transmission System, [and User System(s) (as appropriate)], including data submitted pursuant to or included within the Grid Code, CUSC Contracts and any other data held by </w:t>
            </w:r>
            <w:r w:rsidR="00CF5B43">
              <w:t>The Company</w:t>
            </w:r>
            <w:r w:rsidRPr="0064046A">
              <w:t>.</w:t>
            </w:r>
          </w:p>
        </w:tc>
      </w:tr>
      <w:tr w:rsidR="00ED75CC" w:rsidRPr="0064046A" w14:paraId="52A77CC3" w14:textId="77777777" w:rsidTr="004B0100">
        <w:trPr>
          <w:trHeight w:val="300"/>
        </w:trPr>
        <w:tc>
          <w:tcPr>
            <w:tcW w:w="4377" w:type="dxa"/>
          </w:tcPr>
          <w:p w14:paraId="3DC90D7F" w14:textId="77777777" w:rsidR="00ED75CC" w:rsidRPr="0064046A" w:rsidRDefault="00ED75CC" w:rsidP="00A73D26">
            <w:pPr>
              <w:jc w:val="left"/>
              <w:rPr>
                <w:b/>
              </w:rPr>
            </w:pPr>
            <w:r w:rsidRPr="0064046A">
              <w:rPr>
                <w:b/>
              </w:rPr>
              <w:t>"Construction Project"</w:t>
            </w:r>
          </w:p>
        </w:tc>
        <w:tc>
          <w:tcPr>
            <w:tcW w:w="4378" w:type="dxa"/>
          </w:tcPr>
          <w:p w14:paraId="6517871E" w14:textId="77777777" w:rsidR="00ED75CC" w:rsidRPr="0064046A" w:rsidRDefault="00ED75CC" w:rsidP="00A73D26">
            <w:r w:rsidRPr="0064046A">
              <w:t>as defined in Section D, Part Two, paragraph 2.1;</w:t>
            </w:r>
          </w:p>
        </w:tc>
      </w:tr>
      <w:tr w:rsidR="00ED75CC" w:rsidRPr="0064046A" w14:paraId="17B57A18" w14:textId="77777777" w:rsidTr="004B0100">
        <w:trPr>
          <w:trHeight w:val="300"/>
        </w:trPr>
        <w:tc>
          <w:tcPr>
            <w:tcW w:w="4377" w:type="dxa"/>
          </w:tcPr>
          <w:p w14:paraId="7E6A3022" w14:textId="77777777" w:rsidR="00ED75CC" w:rsidRPr="0064046A" w:rsidRDefault="00ED75CC" w:rsidP="00A73D26">
            <w:pPr>
              <w:jc w:val="left"/>
              <w:rPr>
                <w:b/>
              </w:rPr>
            </w:pPr>
            <w:r w:rsidRPr="0064046A">
              <w:rPr>
                <w:b/>
              </w:rPr>
              <w:t>"Core Industry Document"</w:t>
            </w:r>
          </w:p>
        </w:tc>
        <w:tc>
          <w:tcPr>
            <w:tcW w:w="4378" w:type="dxa"/>
          </w:tcPr>
          <w:p w14:paraId="4AC58CC0" w14:textId="77777777" w:rsidR="00ED75CC" w:rsidRPr="0064046A" w:rsidRDefault="00ED75CC" w:rsidP="00A73D26">
            <w:r w:rsidRPr="0064046A">
              <w:t>as defined in Standard Condition A1;</w:t>
            </w:r>
          </w:p>
        </w:tc>
      </w:tr>
      <w:tr w:rsidR="0040205D" w:rsidRPr="0040205D" w14:paraId="6A3D6754" w14:textId="77777777" w:rsidTr="004B0100">
        <w:trPr>
          <w:trHeight w:val="300"/>
        </w:trPr>
        <w:tc>
          <w:tcPr>
            <w:tcW w:w="4377" w:type="dxa"/>
          </w:tcPr>
          <w:p w14:paraId="2819A41E" w14:textId="77777777" w:rsidR="00816788" w:rsidRPr="0064046A" w:rsidRDefault="00816788" w:rsidP="00A73D26">
            <w:pPr>
              <w:jc w:val="left"/>
              <w:rPr>
                <w:b/>
              </w:rPr>
            </w:pPr>
            <w:r>
              <w:rPr>
                <w:b/>
              </w:rPr>
              <w:t>Critical Tools and Facilities”</w:t>
            </w:r>
          </w:p>
        </w:tc>
        <w:tc>
          <w:tcPr>
            <w:tcW w:w="4378" w:type="dxa"/>
          </w:tcPr>
          <w:p w14:paraId="7AB9CB9E" w14:textId="77777777" w:rsidR="00816788" w:rsidRPr="0040205D" w:rsidRDefault="00816788" w:rsidP="00A73D26">
            <w:pPr>
              <w:spacing w:before="100" w:after="100"/>
              <w:rPr>
                <w:rFonts w:cs="Arial"/>
              </w:rPr>
            </w:pPr>
            <w:r w:rsidRPr="0040205D">
              <w:rPr>
                <w:rFonts w:cs="Arial"/>
              </w:rPr>
              <w:t>Apparatus and tools required in relation to System Restoration:</w:t>
            </w:r>
          </w:p>
          <w:p w14:paraId="44C5597E" w14:textId="77777777" w:rsidR="00816788" w:rsidRPr="0040205D" w:rsidRDefault="00816788" w:rsidP="00A73D26">
            <w:pPr>
              <w:pStyle w:val="ListParagraph"/>
              <w:numPr>
                <w:ilvl w:val="0"/>
                <w:numId w:val="28"/>
              </w:numPr>
              <w:spacing w:before="100" w:after="100"/>
              <w:jc w:val="both"/>
              <w:rPr>
                <w:rFonts w:ascii="Arial" w:hAnsi="Arial" w:cs="Arial"/>
                <w:sz w:val="20"/>
                <w:szCs w:val="20"/>
              </w:rPr>
            </w:pPr>
            <w:r w:rsidRPr="0040205D">
              <w:rPr>
                <w:rFonts w:ascii="Arial" w:hAnsi="Arial" w:cs="Arial"/>
                <w:sz w:val="20"/>
                <w:szCs w:val="20"/>
              </w:rPr>
              <w:t>In the case of Transmission Licensees:</w:t>
            </w:r>
          </w:p>
          <w:p w14:paraId="62072298" w14:textId="77777777" w:rsidR="00816788" w:rsidRPr="0040205D" w:rsidRDefault="00816788" w:rsidP="00A73D26">
            <w:pPr>
              <w:numPr>
                <w:ilvl w:val="0"/>
                <w:numId w:val="27"/>
              </w:numPr>
              <w:spacing w:before="100" w:after="100" w:line="240" w:lineRule="auto"/>
              <w:ind w:hanging="446"/>
              <w:rPr>
                <w:rFonts w:cs="Arial"/>
              </w:rPr>
            </w:pPr>
            <w:r w:rsidRPr="0040205D">
              <w:rPr>
                <w:rFonts w:cs="Arial"/>
              </w:rPr>
              <w:t xml:space="preserve">Control room Apparatus and tools for monitoring their System including but not limited to, alarms, real time system operation and operational security analysis including </w:t>
            </w:r>
            <w:proofErr w:type="gramStart"/>
            <w:r w:rsidRPr="0040205D">
              <w:rPr>
                <w:rFonts w:cs="Arial"/>
              </w:rPr>
              <w:t>off line</w:t>
            </w:r>
            <w:proofErr w:type="gramEnd"/>
            <w:r w:rsidRPr="0040205D">
              <w:rPr>
                <w:rFonts w:cs="Arial"/>
              </w:rPr>
              <w:t xml:space="preserve"> network </w:t>
            </w:r>
            <w:proofErr w:type="gramStart"/>
            <w:r w:rsidRPr="0040205D">
              <w:rPr>
                <w:rFonts w:cs="Arial"/>
              </w:rPr>
              <w:t>analysis;</w:t>
            </w:r>
            <w:proofErr w:type="gramEnd"/>
          </w:p>
          <w:p w14:paraId="46C709AB" w14:textId="12360BCC" w:rsidR="00816788" w:rsidRPr="0040205D" w:rsidRDefault="00816788" w:rsidP="00A73D26">
            <w:pPr>
              <w:numPr>
                <w:ilvl w:val="0"/>
                <w:numId w:val="27"/>
              </w:numPr>
              <w:spacing w:before="100" w:after="100" w:line="240" w:lineRule="auto"/>
              <w:ind w:hanging="446"/>
              <w:rPr>
                <w:rFonts w:cs="Arial"/>
              </w:rPr>
            </w:pPr>
            <w:r w:rsidRPr="0040205D">
              <w:rPr>
                <w:rFonts w:cs="Arial"/>
              </w:rPr>
              <w:t xml:space="preserve">The ability to control, protect and monitor those assets necessary for </w:t>
            </w:r>
            <w:r w:rsidR="0005214F" w:rsidRPr="0040205D">
              <w:rPr>
                <w:rFonts w:cs="Arial"/>
              </w:rPr>
              <w:t>System Restoration</w:t>
            </w:r>
            <w:r w:rsidRPr="0040205D">
              <w:rPr>
                <w:rFonts w:cs="Arial"/>
              </w:rPr>
              <w:t xml:space="preserve"> including switchgear, tap changers and other network equipment including where available auxiliary equipment and to ensure the safe operation of Plant and personnel; and</w:t>
            </w:r>
          </w:p>
          <w:p w14:paraId="5CCAC6E7" w14:textId="78904C31" w:rsidR="00816788" w:rsidRPr="0040205D" w:rsidRDefault="00816788" w:rsidP="00A73D26">
            <w:pPr>
              <w:numPr>
                <w:ilvl w:val="0"/>
                <w:numId w:val="27"/>
              </w:numPr>
              <w:spacing w:before="100" w:after="100" w:line="240" w:lineRule="auto"/>
              <w:ind w:hanging="446"/>
              <w:rPr>
                <w:rFonts w:cs="Arial"/>
                <w:u w:val="single"/>
              </w:rPr>
            </w:pPr>
            <w:r w:rsidRPr="0040205D">
              <w:rPr>
                <w:rFonts w:cs="Arial"/>
              </w:rPr>
              <w:t xml:space="preserve">Operational Telephony as provided for in STCP 04-5. </w:t>
            </w:r>
            <w:r w:rsidRPr="0040205D">
              <w:t xml:space="preserve"> ;</w:t>
            </w:r>
          </w:p>
        </w:tc>
      </w:tr>
      <w:tr w:rsidR="00816788" w:rsidRPr="0064046A" w14:paraId="1D085CA6" w14:textId="77777777" w:rsidTr="004B0100">
        <w:trPr>
          <w:trHeight w:val="300"/>
        </w:trPr>
        <w:tc>
          <w:tcPr>
            <w:tcW w:w="4377" w:type="dxa"/>
          </w:tcPr>
          <w:p w14:paraId="50B1F26F" w14:textId="77777777" w:rsidR="00816788" w:rsidRPr="0064046A" w:rsidRDefault="00816788" w:rsidP="00A73D26">
            <w:pPr>
              <w:jc w:val="left"/>
              <w:rPr>
                <w:b/>
              </w:rPr>
            </w:pPr>
            <w:r w:rsidRPr="0064046A">
              <w:rPr>
                <w:b/>
              </w:rPr>
              <w:t>"Current User"</w:t>
            </w:r>
          </w:p>
        </w:tc>
        <w:tc>
          <w:tcPr>
            <w:tcW w:w="4378" w:type="dxa"/>
          </w:tcPr>
          <w:p w14:paraId="55AE5BE6" w14:textId="77777777" w:rsidR="00816788" w:rsidRPr="0064046A" w:rsidRDefault="00816788" w:rsidP="00A73D26">
            <w:r w:rsidRPr="0064046A">
              <w:t>as defined in sub-paragraph 8.2.1of Section I;</w:t>
            </w:r>
          </w:p>
        </w:tc>
      </w:tr>
      <w:tr w:rsidR="00816788" w:rsidRPr="0064046A" w14:paraId="7CFD5B6E" w14:textId="77777777" w:rsidTr="004B0100">
        <w:trPr>
          <w:trHeight w:val="300"/>
        </w:trPr>
        <w:tc>
          <w:tcPr>
            <w:tcW w:w="4377" w:type="dxa"/>
          </w:tcPr>
          <w:p w14:paraId="64D71AD4" w14:textId="77777777" w:rsidR="00816788" w:rsidRPr="0064046A" w:rsidRDefault="00816788" w:rsidP="00A73D26">
            <w:pPr>
              <w:jc w:val="left"/>
              <w:rPr>
                <w:b/>
              </w:rPr>
            </w:pPr>
            <w:r w:rsidRPr="0064046A">
              <w:rPr>
                <w:b/>
              </w:rPr>
              <w:t>"Current User Application"</w:t>
            </w:r>
          </w:p>
        </w:tc>
        <w:tc>
          <w:tcPr>
            <w:tcW w:w="4378" w:type="dxa"/>
          </w:tcPr>
          <w:p w14:paraId="2B2D1EA5" w14:textId="77777777" w:rsidR="00816788" w:rsidRPr="0064046A" w:rsidRDefault="00816788" w:rsidP="00A73D26">
            <w:r w:rsidRPr="0064046A">
              <w:t>as defined in sub-paragraph 8.2.3 of Section I;</w:t>
            </w:r>
          </w:p>
        </w:tc>
      </w:tr>
      <w:tr w:rsidR="00816788" w:rsidRPr="0064046A" w14:paraId="5664DA41" w14:textId="77777777" w:rsidTr="004B0100">
        <w:trPr>
          <w:trHeight w:val="300"/>
        </w:trPr>
        <w:tc>
          <w:tcPr>
            <w:tcW w:w="4377" w:type="dxa"/>
          </w:tcPr>
          <w:p w14:paraId="1EA993B5" w14:textId="77777777" w:rsidR="00816788" w:rsidRPr="0064046A" w:rsidRDefault="00816788" w:rsidP="00A73D26">
            <w:pPr>
              <w:jc w:val="left"/>
              <w:rPr>
                <w:b/>
              </w:rPr>
            </w:pPr>
            <w:r w:rsidRPr="0064046A">
              <w:rPr>
                <w:b/>
              </w:rPr>
              <w:t>"CUSC"</w:t>
            </w:r>
          </w:p>
        </w:tc>
        <w:tc>
          <w:tcPr>
            <w:tcW w:w="4378" w:type="dxa"/>
          </w:tcPr>
          <w:p w14:paraId="6A944D42" w14:textId="74E8FDDF" w:rsidR="00816788" w:rsidRPr="0064046A" w:rsidRDefault="00816788" w:rsidP="00A73D26">
            <w:r>
              <w:t xml:space="preserve">as defined in </w:t>
            </w:r>
            <w:r w:rsidR="00743A8C">
              <w:t>c</w:t>
            </w:r>
            <w:r>
              <w:t xml:space="preserve">ondition </w:t>
            </w:r>
            <w:r w:rsidR="00743A8C">
              <w:t xml:space="preserve">E2 </w:t>
            </w:r>
            <w:r>
              <w:t xml:space="preserve">of </w:t>
            </w:r>
            <w:r w:rsidR="00743A8C">
              <w:t xml:space="preserve">the </w:t>
            </w:r>
            <w:r w:rsidR="00743A8C" w:rsidRPr="00810F69">
              <w:rPr>
                <w:b/>
                <w:bCs/>
              </w:rPr>
              <w:t>ESO</w:t>
            </w:r>
            <w:r w:rsidRPr="00810F69">
              <w:rPr>
                <w:b/>
                <w:bCs/>
              </w:rPr>
              <w:t xml:space="preserve"> Licence</w:t>
            </w:r>
            <w:r>
              <w:t>;</w:t>
            </w:r>
          </w:p>
        </w:tc>
      </w:tr>
      <w:tr w:rsidR="00816788" w:rsidRPr="0064046A" w14:paraId="473B45BE" w14:textId="77777777" w:rsidTr="004B0100">
        <w:trPr>
          <w:trHeight w:val="300"/>
        </w:trPr>
        <w:tc>
          <w:tcPr>
            <w:tcW w:w="4377" w:type="dxa"/>
          </w:tcPr>
          <w:p w14:paraId="7615E46C" w14:textId="77777777" w:rsidR="00816788" w:rsidRPr="0064046A" w:rsidRDefault="00816788" w:rsidP="00A73D26">
            <w:pPr>
              <w:jc w:val="left"/>
              <w:rPr>
                <w:b/>
              </w:rPr>
            </w:pPr>
            <w:r w:rsidRPr="0064046A">
              <w:rPr>
                <w:b/>
              </w:rPr>
              <w:t>“CUSC Contract”</w:t>
            </w:r>
          </w:p>
        </w:tc>
        <w:tc>
          <w:tcPr>
            <w:tcW w:w="4378" w:type="dxa"/>
          </w:tcPr>
          <w:p w14:paraId="40E90A41" w14:textId="77777777" w:rsidR="00816788" w:rsidRPr="0064046A" w:rsidRDefault="00816788" w:rsidP="00A73D26">
            <w:r w:rsidRPr="0064046A">
              <w:t>as defined in the Grid Code;</w:t>
            </w:r>
          </w:p>
        </w:tc>
      </w:tr>
      <w:tr w:rsidR="00816788" w:rsidRPr="0064046A" w14:paraId="66B75C1E" w14:textId="77777777" w:rsidTr="004B0100">
        <w:trPr>
          <w:trHeight w:val="300"/>
        </w:trPr>
        <w:tc>
          <w:tcPr>
            <w:tcW w:w="4377" w:type="dxa"/>
          </w:tcPr>
          <w:p w14:paraId="47EF539A" w14:textId="77777777" w:rsidR="00816788" w:rsidRPr="0064046A" w:rsidRDefault="00816788" w:rsidP="00A73D26">
            <w:pPr>
              <w:jc w:val="left"/>
              <w:rPr>
                <w:b/>
              </w:rPr>
            </w:pPr>
            <w:r w:rsidRPr="0064046A">
              <w:t>"</w:t>
            </w:r>
            <w:r w:rsidRPr="0064046A">
              <w:rPr>
                <w:b/>
              </w:rPr>
              <w:t>CUSC Framework Agreement</w:t>
            </w:r>
            <w:r w:rsidRPr="0064046A">
              <w:t>"</w:t>
            </w:r>
          </w:p>
        </w:tc>
        <w:tc>
          <w:tcPr>
            <w:tcW w:w="4378" w:type="dxa"/>
          </w:tcPr>
          <w:p w14:paraId="43672305" w14:textId="45AEE0C7" w:rsidR="00816788" w:rsidRPr="0064046A" w:rsidRDefault="00816788" w:rsidP="00A73D26">
            <w:r>
              <w:t xml:space="preserve">as defined in </w:t>
            </w:r>
            <w:r w:rsidR="00743A8C">
              <w:t>c</w:t>
            </w:r>
            <w:r>
              <w:t xml:space="preserve">ondition </w:t>
            </w:r>
            <w:r w:rsidR="00743A8C">
              <w:t xml:space="preserve">E2 </w:t>
            </w:r>
            <w:r>
              <w:t xml:space="preserve">of </w:t>
            </w:r>
            <w:r w:rsidR="00743A8C">
              <w:t xml:space="preserve">the </w:t>
            </w:r>
            <w:r w:rsidR="00743A8C" w:rsidRPr="00810F69">
              <w:rPr>
                <w:b/>
                <w:bCs/>
              </w:rPr>
              <w:t>ESO</w:t>
            </w:r>
            <w:r w:rsidRPr="00810F69">
              <w:rPr>
                <w:b/>
                <w:bCs/>
              </w:rPr>
              <w:t xml:space="preserve"> Licence</w:t>
            </w:r>
            <w:r>
              <w:t>;</w:t>
            </w:r>
          </w:p>
        </w:tc>
      </w:tr>
      <w:tr w:rsidR="00816788" w:rsidRPr="0064046A" w14:paraId="61D8FDE7" w14:textId="77777777" w:rsidTr="004B0100">
        <w:trPr>
          <w:trHeight w:val="300"/>
        </w:trPr>
        <w:tc>
          <w:tcPr>
            <w:tcW w:w="4377" w:type="dxa"/>
          </w:tcPr>
          <w:p w14:paraId="2355DAEB" w14:textId="77777777" w:rsidR="00816788" w:rsidRPr="0064046A" w:rsidRDefault="00816788" w:rsidP="00A73D26">
            <w:pPr>
              <w:jc w:val="left"/>
              <w:rPr>
                <w:b/>
              </w:rPr>
            </w:pPr>
            <w:r w:rsidRPr="0064046A">
              <w:rPr>
                <w:b/>
              </w:rPr>
              <w:lastRenderedPageBreak/>
              <w:t>"CUSC Party"</w:t>
            </w:r>
          </w:p>
        </w:tc>
        <w:tc>
          <w:tcPr>
            <w:tcW w:w="4378" w:type="dxa"/>
          </w:tcPr>
          <w:p w14:paraId="2FBC320E" w14:textId="60F1F919" w:rsidR="00816788" w:rsidRPr="0064046A" w:rsidRDefault="00816788" w:rsidP="00A73D26">
            <w:r>
              <w:t xml:space="preserve">as defined in </w:t>
            </w:r>
            <w:r w:rsidR="00743A8C">
              <w:t>c</w:t>
            </w:r>
            <w:r>
              <w:t>ondition A1</w:t>
            </w:r>
            <w:r w:rsidR="00501D7B">
              <w:t xml:space="preserve"> of the </w:t>
            </w:r>
            <w:r w:rsidR="00501D7B" w:rsidRPr="00810F69">
              <w:rPr>
                <w:b/>
                <w:bCs/>
              </w:rPr>
              <w:t>ESO Licence</w:t>
            </w:r>
            <w:r>
              <w:t>;</w:t>
            </w:r>
          </w:p>
        </w:tc>
      </w:tr>
      <w:tr w:rsidR="00816788" w:rsidRPr="0064046A" w14:paraId="7BF14048" w14:textId="77777777" w:rsidTr="004B0100">
        <w:trPr>
          <w:trHeight w:val="300"/>
        </w:trPr>
        <w:tc>
          <w:tcPr>
            <w:tcW w:w="4377" w:type="dxa"/>
          </w:tcPr>
          <w:p w14:paraId="5C91774F" w14:textId="77777777" w:rsidR="00816788" w:rsidRPr="0064046A" w:rsidRDefault="00816788" w:rsidP="00A73D26">
            <w:pPr>
              <w:jc w:val="left"/>
              <w:rPr>
                <w:b/>
              </w:rPr>
            </w:pPr>
            <w:r w:rsidRPr="0064046A">
              <w:rPr>
                <w:b/>
              </w:rPr>
              <w:t>"Customer"</w:t>
            </w:r>
          </w:p>
        </w:tc>
        <w:tc>
          <w:tcPr>
            <w:tcW w:w="4378" w:type="dxa"/>
          </w:tcPr>
          <w:p w14:paraId="539AFD38" w14:textId="77777777" w:rsidR="00816788" w:rsidRPr="0064046A" w:rsidRDefault="00816788" w:rsidP="00A73D26">
            <w:r w:rsidRPr="0064046A">
              <w:t>a person to whom electrical power is provided (</w:t>
            </w:r>
            <w:proofErr w:type="gramStart"/>
            <w:r w:rsidRPr="0064046A">
              <w:t>whether or not</w:t>
            </w:r>
            <w:proofErr w:type="gramEnd"/>
            <w:r w:rsidRPr="0064046A">
              <w:t xml:space="preserve"> </w:t>
            </w:r>
            <w:r>
              <w:t xml:space="preserve">they are </w:t>
            </w:r>
            <w:r w:rsidRPr="0064046A">
              <w:t>the provider of such electrical power) other than power to meet Station Demand of that person;</w:t>
            </w:r>
          </w:p>
        </w:tc>
      </w:tr>
      <w:tr w:rsidR="00816788" w:rsidRPr="0064046A" w14:paraId="791C8B63" w14:textId="77777777" w:rsidTr="004B0100">
        <w:trPr>
          <w:trHeight w:val="300"/>
        </w:trPr>
        <w:tc>
          <w:tcPr>
            <w:tcW w:w="4377" w:type="dxa"/>
          </w:tcPr>
          <w:p w14:paraId="713BFC6B" w14:textId="77777777" w:rsidR="00816788" w:rsidRPr="0064046A" w:rsidRDefault="00816788" w:rsidP="00A73D26">
            <w:pPr>
              <w:jc w:val="left"/>
              <w:rPr>
                <w:b/>
              </w:rPr>
            </w:pPr>
            <w:r w:rsidRPr="0064046A">
              <w:rPr>
                <w:b/>
              </w:rPr>
              <w:t>"Data Registration Code"</w:t>
            </w:r>
          </w:p>
        </w:tc>
        <w:tc>
          <w:tcPr>
            <w:tcW w:w="4378" w:type="dxa"/>
          </w:tcPr>
          <w:p w14:paraId="254F953A" w14:textId="77777777" w:rsidR="00816788" w:rsidRPr="0064046A" w:rsidRDefault="00816788" w:rsidP="00A73D26">
            <w:r w:rsidRPr="0064046A">
              <w:t>that part of the Grid Code that is identified as the Data Registration Code;</w:t>
            </w:r>
          </w:p>
        </w:tc>
      </w:tr>
      <w:tr w:rsidR="00816788" w:rsidRPr="0064046A" w14:paraId="1FB5A727" w14:textId="77777777" w:rsidTr="004B0100">
        <w:trPr>
          <w:trHeight w:val="300"/>
        </w:trPr>
        <w:tc>
          <w:tcPr>
            <w:tcW w:w="4377" w:type="dxa"/>
          </w:tcPr>
          <w:p w14:paraId="571C5371" w14:textId="77777777" w:rsidR="00816788" w:rsidRPr="0064046A" w:rsidRDefault="00816788" w:rsidP="00A73D26">
            <w:pPr>
              <w:jc w:val="left"/>
              <w:rPr>
                <w:b/>
              </w:rPr>
            </w:pPr>
            <w:r w:rsidRPr="0064046A">
              <w:rPr>
                <w:b/>
              </w:rPr>
              <w:t>"Decommissioning Actions"</w:t>
            </w:r>
          </w:p>
        </w:tc>
        <w:tc>
          <w:tcPr>
            <w:tcW w:w="4378" w:type="dxa"/>
          </w:tcPr>
          <w:p w14:paraId="74BA0744" w14:textId="77777777" w:rsidR="00816788" w:rsidRPr="0064046A" w:rsidRDefault="00816788" w:rsidP="00A73D26">
            <w:r w:rsidRPr="0064046A">
              <w:t>the procedures, processes and steps required to be taken by Parties as defined in Section B, sub-paragraph 5.1.3;</w:t>
            </w:r>
          </w:p>
        </w:tc>
      </w:tr>
      <w:tr w:rsidR="00816788" w:rsidRPr="0064046A" w14:paraId="7AB932BE" w14:textId="77777777" w:rsidTr="004B0100">
        <w:trPr>
          <w:trHeight w:val="300"/>
        </w:trPr>
        <w:tc>
          <w:tcPr>
            <w:tcW w:w="4377" w:type="dxa"/>
          </w:tcPr>
          <w:p w14:paraId="16DA48EE" w14:textId="77777777" w:rsidR="00816788" w:rsidRPr="0064046A" w:rsidRDefault="00816788" w:rsidP="00A73D26">
            <w:pPr>
              <w:jc w:val="left"/>
              <w:rPr>
                <w:b/>
              </w:rPr>
            </w:pPr>
            <w:r w:rsidRPr="0064046A">
              <w:rPr>
                <w:b/>
              </w:rPr>
              <w:t>"Decreasing User"</w:t>
            </w:r>
          </w:p>
        </w:tc>
        <w:tc>
          <w:tcPr>
            <w:tcW w:w="4378" w:type="dxa"/>
          </w:tcPr>
          <w:p w14:paraId="4F2C8A0F" w14:textId="77777777" w:rsidR="00816788" w:rsidRPr="0064046A" w:rsidRDefault="00816788" w:rsidP="00A73D26">
            <w:r w:rsidRPr="0064046A">
              <w:t>a User considering a reduction in their TEC to enable the Increasing User to increase their TEC as part of a TEC Trade;</w:t>
            </w:r>
          </w:p>
        </w:tc>
      </w:tr>
      <w:tr w:rsidR="00816788" w:rsidRPr="0064046A" w14:paraId="501F7CEE" w14:textId="77777777" w:rsidTr="004B0100">
        <w:trPr>
          <w:trHeight w:val="300"/>
        </w:trPr>
        <w:tc>
          <w:tcPr>
            <w:tcW w:w="4377" w:type="dxa"/>
          </w:tcPr>
          <w:p w14:paraId="2DDCA64D" w14:textId="77777777" w:rsidR="00816788" w:rsidRPr="0064046A" w:rsidRDefault="00816788" w:rsidP="00A73D26">
            <w:pPr>
              <w:jc w:val="left"/>
              <w:rPr>
                <w:b/>
              </w:rPr>
            </w:pPr>
            <w:r w:rsidRPr="0064046A">
              <w:rPr>
                <w:b/>
              </w:rPr>
              <w:t>"De-energisation"</w:t>
            </w:r>
          </w:p>
        </w:tc>
        <w:tc>
          <w:tcPr>
            <w:tcW w:w="4378" w:type="dxa"/>
          </w:tcPr>
          <w:p w14:paraId="04E49472" w14:textId="77777777" w:rsidR="00816788" w:rsidRPr="0064046A" w:rsidRDefault="00816788" w:rsidP="00A73D26">
            <w:r w:rsidRPr="0064046A">
              <w:t>the movement of any isolator, breaker or switch or the removal of any fuse whereby no electricity can flow to or from the relevant System through User Equipment;</w:t>
            </w:r>
          </w:p>
        </w:tc>
      </w:tr>
      <w:tr w:rsidR="00816788" w:rsidRPr="0064046A" w14:paraId="1E4A60DE" w14:textId="77777777" w:rsidTr="004B0100">
        <w:trPr>
          <w:trHeight w:val="300"/>
        </w:trPr>
        <w:tc>
          <w:tcPr>
            <w:tcW w:w="4377" w:type="dxa"/>
          </w:tcPr>
          <w:p w14:paraId="6308940B" w14:textId="77777777" w:rsidR="00816788" w:rsidRPr="0064046A" w:rsidRDefault="00816788" w:rsidP="00A73D26">
            <w:pPr>
              <w:jc w:val="left"/>
              <w:rPr>
                <w:b/>
              </w:rPr>
            </w:pPr>
            <w:r w:rsidRPr="0064046A">
              <w:rPr>
                <w:b/>
              </w:rPr>
              <w:t>"Default Interest Rate"</w:t>
            </w:r>
          </w:p>
        </w:tc>
        <w:tc>
          <w:tcPr>
            <w:tcW w:w="4378" w:type="dxa"/>
          </w:tcPr>
          <w:p w14:paraId="5B24652D" w14:textId="77777777" w:rsidR="00816788" w:rsidRPr="0064046A" w:rsidRDefault="00816788" w:rsidP="00A73D26">
            <w:r w:rsidRPr="0064046A">
              <w:t>the Base Rate at the due date for payment of an amount under the Code plus two per cent per annum;</w:t>
            </w:r>
          </w:p>
        </w:tc>
      </w:tr>
      <w:tr w:rsidR="00816788" w:rsidRPr="0064046A" w14:paraId="1B91299D" w14:textId="77777777" w:rsidTr="004B0100">
        <w:trPr>
          <w:trHeight w:val="300"/>
        </w:trPr>
        <w:tc>
          <w:tcPr>
            <w:tcW w:w="4377" w:type="dxa"/>
          </w:tcPr>
          <w:p w14:paraId="2672DF3F" w14:textId="77777777" w:rsidR="00816788" w:rsidRPr="0064046A" w:rsidRDefault="00816788" w:rsidP="00A73D26">
            <w:pPr>
              <w:jc w:val="left"/>
              <w:rPr>
                <w:b/>
              </w:rPr>
            </w:pPr>
            <w:r w:rsidRPr="0064046A">
              <w:rPr>
                <w:b/>
              </w:rPr>
              <w:t>"Default Planning Boundary"</w:t>
            </w:r>
          </w:p>
        </w:tc>
        <w:tc>
          <w:tcPr>
            <w:tcW w:w="4378" w:type="dxa"/>
          </w:tcPr>
          <w:p w14:paraId="1FEB2903" w14:textId="77777777" w:rsidR="00816788" w:rsidRPr="0064046A" w:rsidRDefault="00816788" w:rsidP="00A73D26">
            <w:r w:rsidRPr="0064046A">
              <w:t>the boundary between a Transmission Owner's Transmission System and a User System that is considered as the default by the Transmission Owner for the purpose of planning and developing the National Electricity Transmission System in relation to Construction Projects at a Relevant Connection Site and determined in accordance with Section D, Part One, paragraph 3;</w:t>
            </w:r>
          </w:p>
        </w:tc>
      </w:tr>
      <w:tr w:rsidR="00816788" w:rsidRPr="0064046A" w14:paraId="30185EBE" w14:textId="77777777" w:rsidTr="004B0100">
        <w:trPr>
          <w:trHeight w:val="300"/>
        </w:trPr>
        <w:tc>
          <w:tcPr>
            <w:tcW w:w="4377" w:type="dxa"/>
          </w:tcPr>
          <w:p w14:paraId="2AF6377D" w14:textId="77777777" w:rsidR="00816788" w:rsidRPr="0064046A" w:rsidRDefault="00816788" w:rsidP="00A73D26">
            <w:pPr>
              <w:jc w:val="left"/>
              <w:rPr>
                <w:b/>
              </w:rPr>
            </w:pPr>
            <w:r w:rsidRPr="0064046A">
              <w:rPr>
                <w:b/>
              </w:rPr>
              <w:t>"Derogated Plant "</w:t>
            </w:r>
          </w:p>
        </w:tc>
        <w:tc>
          <w:tcPr>
            <w:tcW w:w="4378" w:type="dxa"/>
          </w:tcPr>
          <w:p w14:paraId="42BB8CE1" w14:textId="77777777" w:rsidR="00816788" w:rsidRPr="0064046A" w:rsidRDefault="00816788" w:rsidP="00A73D26">
            <w:r w:rsidRPr="0064046A">
              <w:t>Plant or Apparatus which is the subject of a Transmission Derogation;</w:t>
            </w:r>
          </w:p>
        </w:tc>
      </w:tr>
      <w:tr w:rsidR="00B360D2" w:rsidRPr="00FE6E74" w14:paraId="277ACB66" w14:textId="77777777" w:rsidTr="004B0100">
        <w:trPr>
          <w:trHeight w:val="300"/>
        </w:trPr>
        <w:tc>
          <w:tcPr>
            <w:tcW w:w="4377" w:type="dxa"/>
          </w:tcPr>
          <w:p w14:paraId="0D6F9590" w14:textId="0088F533" w:rsidR="00B360D2" w:rsidRPr="00FE6E74" w:rsidRDefault="00B360D2" w:rsidP="00A73D26">
            <w:pPr>
              <w:jc w:val="left"/>
              <w:rPr>
                <w:b/>
              </w:rPr>
            </w:pPr>
            <w:r w:rsidRPr="00B621DE">
              <w:rPr>
                <w:b/>
              </w:rPr>
              <w:t>"Designated Information Exchange System"</w:t>
            </w:r>
          </w:p>
        </w:tc>
        <w:tc>
          <w:tcPr>
            <w:tcW w:w="4378" w:type="dxa"/>
          </w:tcPr>
          <w:p w14:paraId="0CC9742E" w14:textId="213350D7" w:rsidR="00B360D2" w:rsidRPr="00FE6E74" w:rsidRDefault="00B360D2" w:rsidP="00A73D26">
            <w:r w:rsidRPr="00423395">
              <w:t>a facsimile machine or, as agreed between each User with respect to their control centre or control room and The Company, an Electronic Communication Platform, that facilitates the exchange of information between a User and The Company.</w:t>
            </w:r>
          </w:p>
        </w:tc>
      </w:tr>
      <w:tr w:rsidR="00B360D2" w:rsidRPr="00FE6E74" w14:paraId="1038F759" w14:textId="77777777" w:rsidTr="004B0100">
        <w:trPr>
          <w:trHeight w:val="300"/>
        </w:trPr>
        <w:tc>
          <w:tcPr>
            <w:tcW w:w="4377" w:type="dxa"/>
          </w:tcPr>
          <w:p w14:paraId="31F7720C" w14:textId="2FD8B3CC" w:rsidR="00B360D2" w:rsidRPr="00FE6E74" w:rsidRDefault="00B360D2" w:rsidP="00A73D26">
            <w:pPr>
              <w:jc w:val="left"/>
              <w:rPr>
                <w:b/>
              </w:rPr>
            </w:pPr>
            <w:r w:rsidRPr="00FE6E74">
              <w:rPr>
                <w:b/>
              </w:rPr>
              <w:t>"De-</w:t>
            </w:r>
            <w:r>
              <w:rPr>
                <w:b/>
              </w:rPr>
              <w:t>s</w:t>
            </w:r>
            <w:r w:rsidRPr="00FE6E74">
              <w:rPr>
                <w:b/>
              </w:rPr>
              <w:t xml:space="preserve">ynchronised </w:t>
            </w:r>
            <w:smartTag w:uri="urn:schemas-microsoft-com:office:smarttags" w:element="place">
              <w:r w:rsidRPr="00FE6E74">
                <w:rPr>
                  <w:b/>
                </w:rPr>
                <w:t>Island</w:t>
              </w:r>
            </w:smartTag>
            <w:r w:rsidRPr="00FE6E74">
              <w:rPr>
                <w:b/>
              </w:rPr>
              <w:t xml:space="preserve"> Procedure"</w:t>
            </w:r>
          </w:p>
        </w:tc>
        <w:tc>
          <w:tcPr>
            <w:tcW w:w="4378" w:type="dxa"/>
          </w:tcPr>
          <w:p w14:paraId="7CDEF3B9" w14:textId="27766168" w:rsidR="00B360D2" w:rsidRPr="00FE6E74" w:rsidRDefault="00B360D2" w:rsidP="00A73D26">
            <w:r w:rsidRPr="00FE6E74">
              <w:t>as defined in the Grid Code;</w:t>
            </w:r>
          </w:p>
        </w:tc>
      </w:tr>
      <w:tr w:rsidR="00B360D2" w:rsidRPr="00FE6E74" w14:paraId="3FA2310C" w14:textId="77777777" w:rsidTr="004B0100">
        <w:trPr>
          <w:trHeight w:val="300"/>
        </w:trPr>
        <w:tc>
          <w:tcPr>
            <w:tcW w:w="4377" w:type="dxa"/>
          </w:tcPr>
          <w:p w14:paraId="7475BD9D" w14:textId="77777777" w:rsidR="00B360D2" w:rsidRPr="00FE6E74" w:rsidRDefault="00B360D2" w:rsidP="00A73D26">
            <w:pPr>
              <w:jc w:val="left"/>
              <w:rPr>
                <w:b/>
              </w:rPr>
            </w:pPr>
            <w:r w:rsidRPr="00FE6E74">
              <w:rPr>
                <w:b/>
              </w:rPr>
              <w:lastRenderedPageBreak/>
              <w:t>“Detailed Design Data”</w:t>
            </w:r>
          </w:p>
        </w:tc>
        <w:tc>
          <w:tcPr>
            <w:tcW w:w="4378" w:type="dxa"/>
          </w:tcPr>
          <w:p w14:paraId="63F81749" w14:textId="77777777" w:rsidR="00B360D2" w:rsidRPr="00FE6E74" w:rsidRDefault="00B360D2" w:rsidP="00A73D26">
            <w:pPr>
              <w:rPr>
                <w:rFonts w:cs="Arial"/>
              </w:rPr>
            </w:pPr>
            <w:r w:rsidRPr="00FE6E74">
              <w:rPr>
                <w:rFonts w:cs="Arial"/>
              </w:rPr>
              <w:t>the data listed in Part 2 of Appendix A of the Planning Code;</w:t>
            </w:r>
          </w:p>
        </w:tc>
      </w:tr>
      <w:tr w:rsidR="00B360D2" w:rsidRPr="00FE6E74" w14:paraId="5440105F" w14:textId="77777777" w:rsidTr="004B0100">
        <w:trPr>
          <w:trHeight w:val="300"/>
        </w:trPr>
        <w:tc>
          <w:tcPr>
            <w:tcW w:w="4377" w:type="dxa"/>
          </w:tcPr>
          <w:p w14:paraId="4C4077EB" w14:textId="77777777" w:rsidR="00B360D2" w:rsidRPr="00FE6E74" w:rsidRDefault="00B360D2" w:rsidP="00A73D26">
            <w:pPr>
              <w:jc w:val="left"/>
              <w:rPr>
                <w:b/>
              </w:rPr>
            </w:pPr>
          </w:p>
          <w:p w14:paraId="6045550D" w14:textId="77777777" w:rsidR="00B360D2" w:rsidRPr="00FE6E74" w:rsidRDefault="00B360D2" w:rsidP="00A73D26">
            <w:pPr>
              <w:jc w:val="left"/>
              <w:rPr>
                <w:b/>
              </w:rPr>
            </w:pPr>
            <w:r w:rsidRPr="00FE6E74">
              <w:rPr>
                <w:b/>
              </w:rPr>
              <w:t>"Directive"</w:t>
            </w:r>
          </w:p>
        </w:tc>
        <w:tc>
          <w:tcPr>
            <w:tcW w:w="4378" w:type="dxa"/>
          </w:tcPr>
          <w:p w14:paraId="5EDCB607" w14:textId="77777777" w:rsidR="00B360D2" w:rsidRPr="00FE6E74" w:rsidRDefault="00B360D2" w:rsidP="00A73D26">
            <w:pPr>
              <w:tabs>
                <w:tab w:val="left" w:pos="1985"/>
              </w:tabs>
            </w:pPr>
            <w:r w:rsidRPr="00FE6E74">
              <w:t>includes any present or future directive, requirement, instruction, direction or rule of any Competent Authority, (but only, if not having force in law, if compliance with the Directive is in accordance with the general practice of persons to whom the Directive is addressed) and includes any modification, extension or replacement thereof then in force;</w:t>
            </w:r>
          </w:p>
        </w:tc>
      </w:tr>
      <w:tr w:rsidR="00B360D2" w:rsidRPr="0064046A" w14:paraId="435201F5" w14:textId="77777777" w:rsidTr="004B0100">
        <w:trPr>
          <w:trHeight w:val="300"/>
        </w:trPr>
        <w:tc>
          <w:tcPr>
            <w:tcW w:w="4377" w:type="dxa"/>
          </w:tcPr>
          <w:p w14:paraId="38C0E095" w14:textId="77777777" w:rsidR="00B360D2" w:rsidRPr="0064046A" w:rsidRDefault="00B360D2" w:rsidP="00A73D26">
            <w:pPr>
              <w:jc w:val="left"/>
              <w:rPr>
                <w:b/>
              </w:rPr>
            </w:pPr>
            <w:r w:rsidRPr="0064046A">
              <w:rPr>
                <w:b/>
              </w:rPr>
              <w:t>"Disclose"</w:t>
            </w:r>
          </w:p>
        </w:tc>
        <w:tc>
          <w:tcPr>
            <w:tcW w:w="4378" w:type="dxa"/>
          </w:tcPr>
          <w:p w14:paraId="5A748653" w14:textId="77777777" w:rsidR="00B360D2" w:rsidRPr="0064046A" w:rsidRDefault="00B360D2" w:rsidP="00A73D26">
            <w:pPr>
              <w:tabs>
                <w:tab w:val="left" w:pos="1985"/>
              </w:tabs>
              <w:ind w:left="33" w:hanging="33"/>
              <w:rPr>
                <w:b/>
                <w:caps/>
              </w:rPr>
            </w:pPr>
            <w:r w:rsidRPr="0064046A">
              <w:t xml:space="preserve">disclose, reveal, report, publish or transfer by any means and </w:t>
            </w:r>
            <w:r w:rsidRPr="0064046A">
              <w:rPr>
                <w:b/>
              </w:rPr>
              <w:t>"Disclosure"</w:t>
            </w:r>
            <w:r w:rsidRPr="0064046A">
              <w:t xml:space="preserve"> and </w:t>
            </w:r>
            <w:r w:rsidRPr="0064046A">
              <w:rPr>
                <w:b/>
              </w:rPr>
              <w:t>"Disclosing"</w:t>
            </w:r>
            <w:r w:rsidRPr="0064046A">
              <w:t xml:space="preserve"> shall be </w:t>
            </w:r>
            <w:proofErr w:type="gramStart"/>
            <w:r w:rsidRPr="0064046A">
              <w:t>construed accordingly;</w:t>
            </w:r>
            <w:proofErr w:type="gramEnd"/>
          </w:p>
        </w:tc>
      </w:tr>
      <w:tr w:rsidR="00B360D2" w:rsidRPr="0064046A" w14:paraId="35852E88" w14:textId="77777777" w:rsidTr="004B0100">
        <w:trPr>
          <w:trHeight w:val="300"/>
        </w:trPr>
        <w:tc>
          <w:tcPr>
            <w:tcW w:w="4377" w:type="dxa"/>
          </w:tcPr>
          <w:p w14:paraId="3C21EBBF" w14:textId="77777777" w:rsidR="00B360D2" w:rsidRPr="0064046A" w:rsidRDefault="00B360D2" w:rsidP="00A73D26">
            <w:pPr>
              <w:jc w:val="left"/>
              <w:rPr>
                <w:b/>
              </w:rPr>
            </w:pPr>
            <w:r w:rsidRPr="0064046A">
              <w:rPr>
                <w:b/>
              </w:rPr>
              <w:t>"Dispute"</w:t>
            </w:r>
          </w:p>
        </w:tc>
        <w:tc>
          <w:tcPr>
            <w:tcW w:w="4378" w:type="dxa"/>
          </w:tcPr>
          <w:p w14:paraId="7C5DCCC2" w14:textId="77777777" w:rsidR="00B360D2" w:rsidRPr="0064046A" w:rsidRDefault="00B360D2" w:rsidP="00A73D26">
            <w:pPr>
              <w:rPr>
                <w:b/>
                <w:caps/>
              </w:rPr>
            </w:pPr>
            <w:r w:rsidRPr="0064046A">
              <w:t>a failure to agree or other dispute between the Parties under or otherwise arising in relation to the subject matter of the Code or a TO Construction Agreement including, without limitation, a dispute involving a breach or alleged breach of this Code or a TO Construction Agreement;</w:t>
            </w:r>
          </w:p>
        </w:tc>
      </w:tr>
      <w:tr w:rsidR="00B360D2" w:rsidRPr="0064046A" w14:paraId="7756DE7B" w14:textId="77777777" w:rsidTr="004B0100">
        <w:trPr>
          <w:trHeight w:val="300"/>
        </w:trPr>
        <w:tc>
          <w:tcPr>
            <w:tcW w:w="4377" w:type="dxa"/>
          </w:tcPr>
          <w:p w14:paraId="5156DB37" w14:textId="77777777" w:rsidR="00B360D2" w:rsidRPr="0064046A" w:rsidRDefault="00B360D2" w:rsidP="00A73D26">
            <w:pPr>
              <w:pStyle w:val="NormalS"/>
              <w:spacing w:after="120"/>
              <w:rPr>
                <w:b/>
              </w:rPr>
            </w:pPr>
            <w:r w:rsidRPr="0064046A">
              <w:rPr>
                <w:b/>
              </w:rPr>
              <w:t>"Dispute Notice"</w:t>
            </w:r>
          </w:p>
        </w:tc>
        <w:tc>
          <w:tcPr>
            <w:tcW w:w="4378" w:type="dxa"/>
          </w:tcPr>
          <w:p w14:paraId="0C24B595" w14:textId="77777777" w:rsidR="00B360D2" w:rsidRPr="0064046A" w:rsidRDefault="00B360D2" w:rsidP="00A73D26">
            <w:pPr>
              <w:pStyle w:val="NormalS"/>
              <w:spacing w:after="120"/>
            </w:pPr>
            <w:r w:rsidRPr="0064046A">
              <w:t xml:space="preserve">a notice sent to the Authority and each of the other Dispute Parties </w:t>
            </w:r>
            <w:proofErr w:type="gramStart"/>
            <w:r w:rsidRPr="0064046A">
              <w:t>in order to</w:t>
            </w:r>
            <w:proofErr w:type="gramEnd"/>
            <w:r w:rsidRPr="0064046A">
              <w:t xml:space="preserve"> raise a Dispute under Section H, paragraph 3.2 setting out the details of the Dispute;</w:t>
            </w:r>
          </w:p>
        </w:tc>
      </w:tr>
      <w:tr w:rsidR="00B360D2" w:rsidRPr="0064046A" w14:paraId="566A7993" w14:textId="77777777" w:rsidTr="004B0100">
        <w:trPr>
          <w:trHeight w:val="300"/>
        </w:trPr>
        <w:tc>
          <w:tcPr>
            <w:tcW w:w="4377" w:type="dxa"/>
          </w:tcPr>
          <w:p w14:paraId="5AA20E37" w14:textId="77777777" w:rsidR="00B360D2" w:rsidRPr="0064046A" w:rsidRDefault="00B360D2" w:rsidP="00A73D26">
            <w:pPr>
              <w:jc w:val="left"/>
              <w:rPr>
                <w:b/>
              </w:rPr>
            </w:pPr>
            <w:r w:rsidRPr="0064046A">
              <w:rPr>
                <w:b/>
              </w:rPr>
              <w:t>"Dispute Parties"</w:t>
            </w:r>
          </w:p>
        </w:tc>
        <w:tc>
          <w:tcPr>
            <w:tcW w:w="4378" w:type="dxa"/>
          </w:tcPr>
          <w:p w14:paraId="160845CD" w14:textId="77777777" w:rsidR="00B360D2" w:rsidRPr="0064046A" w:rsidRDefault="00B360D2" w:rsidP="00A73D26">
            <w:pPr>
              <w:pStyle w:val="NormalS"/>
              <w:spacing w:after="120"/>
            </w:pPr>
            <w:r w:rsidRPr="0064046A">
              <w:t>a Party initiating a Dispute and each other Party which is, or is likely to be, materially affected by such Dispute;</w:t>
            </w:r>
          </w:p>
        </w:tc>
      </w:tr>
      <w:tr w:rsidR="00B360D2" w:rsidRPr="0064046A" w14:paraId="03BE6B3A" w14:textId="77777777" w:rsidTr="004B0100">
        <w:trPr>
          <w:trHeight w:val="300"/>
        </w:trPr>
        <w:tc>
          <w:tcPr>
            <w:tcW w:w="4377" w:type="dxa"/>
          </w:tcPr>
          <w:p w14:paraId="4DC6EDC5" w14:textId="77777777" w:rsidR="00B360D2" w:rsidRPr="0064046A" w:rsidRDefault="00B360D2" w:rsidP="00A73D26">
            <w:pPr>
              <w:jc w:val="left"/>
              <w:rPr>
                <w:b/>
              </w:rPr>
            </w:pPr>
            <w:r w:rsidRPr="0064046A">
              <w:t>"</w:t>
            </w:r>
            <w:r w:rsidRPr="0064046A">
              <w:rPr>
                <w:b/>
              </w:rPr>
              <w:t>Distribution Code(s)</w:t>
            </w:r>
            <w:r w:rsidRPr="0064046A">
              <w:t>"</w:t>
            </w:r>
          </w:p>
        </w:tc>
        <w:tc>
          <w:tcPr>
            <w:tcW w:w="4378" w:type="dxa"/>
          </w:tcPr>
          <w:p w14:paraId="639C7196" w14:textId="77777777" w:rsidR="00B360D2" w:rsidRPr="0064046A" w:rsidRDefault="00B360D2" w:rsidP="00A73D26">
            <w:pPr>
              <w:pStyle w:val="NormalS"/>
              <w:spacing w:after="120"/>
            </w:pPr>
            <w:r w:rsidRPr="0064046A">
              <w:t>the distribution code(s) drawn up pursuant to Distribution Licences as from time to time revised in accordance with such licences;</w:t>
            </w:r>
          </w:p>
        </w:tc>
      </w:tr>
      <w:tr w:rsidR="00B360D2" w:rsidRPr="0064046A" w14:paraId="0D57E507" w14:textId="77777777" w:rsidTr="004B0100">
        <w:trPr>
          <w:trHeight w:val="300"/>
        </w:trPr>
        <w:tc>
          <w:tcPr>
            <w:tcW w:w="4377" w:type="dxa"/>
          </w:tcPr>
          <w:p w14:paraId="3B243A7B" w14:textId="77777777" w:rsidR="00B360D2" w:rsidRPr="0064046A" w:rsidRDefault="00B360D2" w:rsidP="00A73D26">
            <w:pPr>
              <w:jc w:val="left"/>
              <w:rPr>
                <w:b/>
              </w:rPr>
            </w:pPr>
            <w:r w:rsidRPr="0064046A">
              <w:rPr>
                <w:b/>
              </w:rPr>
              <w:t>"Distribution Licence"</w:t>
            </w:r>
          </w:p>
        </w:tc>
        <w:tc>
          <w:tcPr>
            <w:tcW w:w="4378" w:type="dxa"/>
          </w:tcPr>
          <w:p w14:paraId="77E4532D" w14:textId="77777777" w:rsidR="00B360D2" w:rsidRPr="0064046A" w:rsidRDefault="00B360D2" w:rsidP="00A73D26">
            <w:pPr>
              <w:pStyle w:val="NormalS"/>
              <w:spacing w:after="120"/>
            </w:pPr>
            <w:r w:rsidRPr="0064046A">
              <w:t>a licence issued under section 6(1)(c) of the Act;</w:t>
            </w:r>
          </w:p>
        </w:tc>
      </w:tr>
      <w:tr w:rsidR="00B360D2" w:rsidRPr="0064046A" w14:paraId="7C5BAE15" w14:textId="77777777" w:rsidTr="004B0100">
        <w:trPr>
          <w:trHeight w:val="300"/>
        </w:trPr>
        <w:tc>
          <w:tcPr>
            <w:tcW w:w="4377" w:type="dxa"/>
          </w:tcPr>
          <w:p w14:paraId="7FFA04CC" w14:textId="77777777" w:rsidR="00B360D2" w:rsidRPr="0064046A" w:rsidRDefault="00B360D2" w:rsidP="00A73D26">
            <w:pPr>
              <w:jc w:val="left"/>
              <w:rPr>
                <w:b/>
              </w:rPr>
            </w:pPr>
            <w:r>
              <w:rPr>
                <w:b/>
              </w:rPr>
              <w:t>“Distribution Restoration Zone Plan”</w:t>
            </w:r>
          </w:p>
        </w:tc>
        <w:tc>
          <w:tcPr>
            <w:tcW w:w="4378" w:type="dxa"/>
          </w:tcPr>
          <w:p w14:paraId="3596FC59" w14:textId="13A2CEAD" w:rsidR="00B360D2" w:rsidRPr="0064046A" w:rsidRDefault="00B360D2" w:rsidP="00A73D26">
            <w:pPr>
              <w:pStyle w:val="NormalS"/>
              <w:spacing w:after="120"/>
            </w:pPr>
            <w:r w:rsidRPr="0064046A">
              <w:t>as defined in the Grid Code;</w:t>
            </w:r>
          </w:p>
        </w:tc>
      </w:tr>
      <w:tr w:rsidR="00B360D2" w:rsidRPr="0064046A" w14:paraId="2B392215" w14:textId="77777777" w:rsidTr="004B0100">
        <w:trPr>
          <w:trHeight w:val="300"/>
        </w:trPr>
        <w:tc>
          <w:tcPr>
            <w:tcW w:w="4377" w:type="dxa"/>
          </w:tcPr>
          <w:p w14:paraId="64324DF8" w14:textId="77777777" w:rsidR="00B360D2" w:rsidRPr="0064046A" w:rsidRDefault="00B360D2" w:rsidP="00A73D26">
            <w:pPr>
              <w:jc w:val="left"/>
              <w:rPr>
                <w:b/>
              </w:rPr>
            </w:pPr>
            <w:r w:rsidRPr="0064046A">
              <w:rPr>
                <w:b/>
              </w:rPr>
              <w:t>"Distribution System"</w:t>
            </w:r>
          </w:p>
        </w:tc>
        <w:tc>
          <w:tcPr>
            <w:tcW w:w="4378" w:type="dxa"/>
          </w:tcPr>
          <w:p w14:paraId="78E6041F" w14:textId="77777777" w:rsidR="00B360D2" w:rsidRPr="0064046A" w:rsidRDefault="00B360D2" w:rsidP="00A73D26">
            <w:pPr>
              <w:pStyle w:val="NormalS"/>
              <w:spacing w:after="120"/>
            </w:pPr>
            <w:r w:rsidRPr="0064046A">
              <w:t>as defined in the CUSC as at the Code Effective Date;</w:t>
            </w:r>
          </w:p>
        </w:tc>
      </w:tr>
      <w:tr w:rsidR="00B360D2" w:rsidRPr="0064046A" w14:paraId="33198E06" w14:textId="77777777" w:rsidTr="004B0100">
        <w:trPr>
          <w:trHeight w:val="300"/>
        </w:trPr>
        <w:tc>
          <w:tcPr>
            <w:tcW w:w="4377" w:type="dxa"/>
          </w:tcPr>
          <w:p w14:paraId="49DD4D2E" w14:textId="77777777" w:rsidR="00B360D2" w:rsidRPr="0064046A" w:rsidRDefault="00B360D2" w:rsidP="00A73D26">
            <w:pPr>
              <w:jc w:val="left"/>
              <w:rPr>
                <w:b/>
              </w:rPr>
            </w:pPr>
            <w:r>
              <w:rPr>
                <w:b/>
              </w:rPr>
              <w:t>“E&amp;W NSLPAs”</w:t>
            </w:r>
          </w:p>
        </w:tc>
        <w:tc>
          <w:tcPr>
            <w:tcW w:w="4378" w:type="dxa"/>
          </w:tcPr>
          <w:p w14:paraId="49E6B77A" w14:textId="77777777" w:rsidR="00B360D2" w:rsidRPr="0064046A" w:rsidRDefault="00B360D2" w:rsidP="00A73D26">
            <w:pPr>
              <w:pStyle w:val="NormalS"/>
              <w:spacing w:after="120"/>
            </w:pPr>
            <w:r>
              <w:t>means (</w:t>
            </w:r>
            <w:proofErr w:type="spellStart"/>
            <w:r>
              <w:t>i</w:t>
            </w:r>
            <w:proofErr w:type="spellEnd"/>
            <w:r>
              <w:t xml:space="preserve">) </w:t>
            </w:r>
            <w:r w:rsidRPr="0064046A">
              <w:t xml:space="preserve">the agreement (as from time to time amended) between </w:t>
            </w:r>
            <w:r>
              <w:t>NGET</w:t>
            </w:r>
            <w:r w:rsidRPr="0064046A">
              <w:t xml:space="preserve"> and </w:t>
            </w:r>
            <w:r>
              <w:t>[xx]</w:t>
            </w:r>
            <w:r w:rsidRPr="0064046A">
              <w:t xml:space="preserve"> in relation to </w:t>
            </w:r>
            <w:r>
              <w:t>xx</w:t>
            </w:r>
            <w:r w:rsidRPr="0064046A">
              <w:t xml:space="preserve"> power station and (ii) the agreement (as from time to time amended) between </w:t>
            </w:r>
            <w:r>
              <w:t>NGET</w:t>
            </w:r>
            <w:r w:rsidRPr="0064046A">
              <w:t xml:space="preserve"> and </w:t>
            </w:r>
            <w:r>
              <w:t xml:space="preserve">  [ ]</w:t>
            </w:r>
            <w:r w:rsidRPr="0064046A">
              <w:t xml:space="preserve"> in relation to </w:t>
            </w:r>
            <w:r>
              <w:t xml:space="preserve">xx </w:t>
            </w:r>
            <w:r w:rsidRPr="0064046A">
              <w:t>power station</w:t>
            </w:r>
            <w:r>
              <w:t xml:space="preserve"> and (iii)</w:t>
            </w:r>
            <w:r w:rsidRPr="0064046A">
              <w:t>.</w:t>
            </w:r>
          </w:p>
        </w:tc>
      </w:tr>
      <w:tr w:rsidR="00B360D2" w:rsidRPr="0064046A" w14:paraId="33090C85" w14:textId="77777777" w:rsidTr="004B0100">
        <w:trPr>
          <w:trHeight w:val="300"/>
        </w:trPr>
        <w:tc>
          <w:tcPr>
            <w:tcW w:w="4377" w:type="dxa"/>
          </w:tcPr>
          <w:p w14:paraId="766A59B0" w14:textId="77777777" w:rsidR="00B360D2" w:rsidRPr="0064046A" w:rsidRDefault="00B360D2" w:rsidP="00A73D26">
            <w:pPr>
              <w:jc w:val="left"/>
              <w:rPr>
                <w:b/>
              </w:rPr>
            </w:pPr>
            <w:r w:rsidRPr="0064046A">
              <w:rPr>
                <w:b/>
              </w:rPr>
              <w:lastRenderedPageBreak/>
              <w:t>"Earthing"</w:t>
            </w:r>
          </w:p>
        </w:tc>
        <w:tc>
          <w:tcPr>
            <w:tcW w:w="4378" w:type="dxa"/>
          </w:tcPr>
          <w:p w14:paraId="68FFA926" w14:textId="77777777" w:rsidR="00B360D2" w:rsidRPr="0064046A" w:rsidRDefault="00B360D2" w:rsidP="00A73D26">
            <w:pPr>
              <w:tabs>
                <w:tab w:val="left" w:pos="1985"/>
              </w:tabs>
              <w:ind w:left="33"/>
            </w:pPr>
            <w:r w:rsidRPr="0064046A">
              <w:t>as defined in the Grid Code as at the Code Effective Date;</w:t>
            </w:r>
          </w:p>
        </w:tc>
      </w:tr>
      <w:tr w:rsidR="00B360D2" w:rsidRPr="0064046A" w14:paraId="303E6254" w14:textId="77777777" w:rsidTr="004B0100">
        <w:trPr>
          <w:trHeight w:val="300"/>
        </w:trPr>
        <w:tc>
          <w:tcPr>
            <w:tcW w:w="4377" w:type="dxa"/>
          </w:tcPr>
          <w:p w14:paraId="7D320B80" w14:textId="77777777" w:rsidR="00B360D2" w:rsidRPr="0064046A" w:rsidRDefault="00B360D2" w:rsidP="00A73D26">
            <w:pPr>
              <w:jc w:val="left"/>
              <w:rPr>
                <w:b/>
              </w:rPr>
            </w:pPr>
            <w:r w:rsidRPr="0064046A">
              <w:rPr>
                <w:b/>
              </w:rPr>
              <w:t xml:space="preserve">"Effective Date" </w:t>
            </w:r>
          </w:p>
        </w:tc>
        <w:tc>
          <w:tcPr>
            <w:tcW w:w="4378" w:type="dxa"/>
          </w:tcPr>
          <w:p w14:paraId="03F02EC1" w14:textId="77777777" w:rsidR="00B360D2" w:rsidRPr="0064046A" w:rsidRDefault="00B360D2" w:rsidP="00A73D26">
            <w:pPr>
              <w:pStyle w:val="Heading1"/>
              <w:numPr>
                <w:ilvl w:val="0"/>
                <w:numId w:val="0"/>
              </w:numPr>
            </w:pPr>
            <w:r w:rsidRPr="0064046A">
              <w:t>In relation to each TO Construction Agreement, unless otherwise agreed between the relevant Parties, the date of execution of such TO Construction Agreement;</w:t>
            </w:r>
          </w:p>
        </w:tc>
      </w:tr>
      <w:tr w:rsidR="00E260B2" w:rsidRPr="0064046A" w14:paraId="2274EA9C" w14:textId="77777777" w:rsidTr="004B0100">
        <w:trPr>
          <w:trHeight w:val="300"/>
        </w:trPr>
        <w:tc>
          <w:tcPr>
            <w:tcW w:w="4377" w:type="dxa"/>
          </w:tcPr>
          <w:p w14:paraId="59792EEA" w14:textId="7DC587D1" w:rsidR="00E260B2" w:rsidRPr="00ED75CC" w:rsidRDefault="00E260B2" w:rsidP="00A73D26">
            <w:pPr>
              <w:rPr>
                <w:rFonts w:cs="Arial"/>
                <w:b/>
              </w:rPr>
            </w:pPr>
            <w:r w:rsidRPr="00D977DF">
              <w:rPr>
                <w:b/>
              </w:rPr>
              <w:t>“Electronic Communication Platform”</w:t>
            </w:r>
          </w:p>
        </w:tc>
        <w:tc>
          <w:tcPr>
            <w:tcW w:w="4378" w:type="dxa"/>
          </w:tcPr>
          <w:p w14:paraId="1909A7BE" w14:textId="1DF86081" w:rsidR="00E260B2" w:rsidRPr="00ED75CC" w:rsidRDefault="00E260B2" w:rsidP="00A73D26">
            <w:pPr>
              <w:rPr>
                <w:rFonts w:cs="Arial"/>
              </w:rPr>
            </w:pPr>
            <w:r w:rsidRPr="0073623D">
              <w:t xml:space="preserve">an information exchange platform established, provided, and maintained by The Company, Transmission Owner or a mutually approved third party provider that facilitates the exchange of information between a User and The Company. All parties will endeavour to follow Good Industry Practice </w:t>
            </w:r>
            <w:proofErr w:type="gramStart"/>
            <w:r w:rsidRPr="0073623D">
              <w:t>with regard to</w:t>
            </w:r>
            <w:proofErr w:type="gramEnd"/>
            <w:r w:rsidRPr="0073623D">
              <w:t xml:space="preserve"> security.</w:t>
            </w:r>
          </w:p>
        </w:tc>
      </w:tr>
      <w:tr w:rsidR="00B360D2" w:rsidRPr="0064046A" w14:paraId="0D12903B" w14:textId="77777777" w:rsidTr="004B0100">
        <w:trPr>
          <w:trHeight w:val="300"/>
        </w:trPr>
        <w:tc>
          <w:tcPr>
            <w:tcW w:w="4377" w:type="dxa"/>
          </w:tcPr>
          <w:p w14:paraId="19491862" w14:textId="77777777" w:rsidR="00B360D2" w:rsidRDefault="00B360D2" w:rsidP="00A73D26">
            <w:pPr>
              <w:rPr>
                <w:rFonts w:cs="Arial"/>
                <w:b/>
              </w:rPr>
            </w:pPr>
            <w:r w:rsidRPr="00ED75CC">
              <w:rPr>
                <w:rFonts w:cs="Arial"/>
                <w:b/>
              </w:rPr>
              <w:t>“Electricity Regulation”</w:t>
            </w:r>
          </w:p>
          <w:p w14:paraId="5E5FA0B8" w14:textId="3FA9E500" w:rsidR="00B360D2" w:rsidRPr="00ED75CC" w:rsidRDefault="00B360D2" w:rsidP="00A73D26">
            <w:pPr>
              <w:rPr>
                <w:rFonts w:cs="Arial"/>
                <w:b/>
              </w:rPr>
            </w:pPr>
          </w:p>
        </w:tc>
        <w:tc>
          <w:tcPr>
            <w:tcW w:w="4378" w:type="dxa"/>
          </w:tcPr>
          <w:p w14:paraId="15A59A06" w14:textId="79073B95" w:rsidR="00B360D2" w:rsidRPr="00ED75CC" w:rsidRDefault="00B360D2" w:rsidP="00A73D26">
            <w:pPr>
              <w:rPr>
                <w:rFonts w:cs="Arial"/>
                <w:u w:val="single"/>
              </w:rPr>
            </w:pPr>
            <w:r w:rsidRPr="00ED75CC">
              <w:rPr>
                <w:rFonts w:cs="Arial"/>
              </w:rPr>
              <w:t>means Regulation 2009/714/EC of the European Parliament and of the Council of 13 July 2009 on conditions for access to the network for cross-border exchanges in electricity and repealing Regulation 2003/1228/EC as amended from time to time;</w:t>
            </w:r>
          </w:p>
        </w:tc>
      </w:tr>
      <w:tr w:rsidR="00B360D2" w14:paraId="3795A467" w14:textId="77777777" w:rsidTr="004B0100">
        <w:trPr>
          <w:trHeight w:val="860"/>
        </w:trPr>
        <w:tc>
          <w:tcPr>
            <w:tcW w:w="4377" w:type="dxa"/>
          </w:tcPr>
          <w:p w14:paraId="46A8455F" w14:textId="0F94B823" w:rsidR="00B360D2" w:rsidRDefault="00B360D2" w:rsidP="00A73D26">
            <w:pPr>
              <w:rPr>
                <w:rFonts w:cs="Arial"/>
                <w:b/>
                <w:bCs/>
              </w:rPr>
            </w:pPr>
            <w:r>
              <w:rPr>
                <w:rFonts w:cs="Arial"/>
                <w:b/>
                <w:bCs/>
              </w:rPr>
              <w:t>“</w:t>
            </w:r>
            <w:r w:rsidRPr="19CFEADB">
              <w:rPr>
                <w:rFonts w:cs="Arial"/>
                <w:b/>
                <w:bCs/>
              </w:rPr>
              <w:t>Electricity System Operator Licence” or “ESO Licence</w:t>
            </w:r>
            <w:r>
              <w:rPr>
                <w:rFonts w:cs="Arial"/>
                <w:b/>
                <w:bCs/>
              </w:rPr>
              <w:t>”</w:t>
            </w:r>
          </w:p>
        </w:tc>
        <w:tc>
          <w:tcPr>
            <w:tcW w:w="4378" w:type="dxa"/>
          </w:tcPr>
          <w:p w14:paraId="51641553" w14:textId="137D41DC" w:rsidR="00B360D2" w:rsidRDefault="00B360D2" w:rsidP="004B0100">
            <w:pPr>
              <w:spacing w:after="0"/>
              <w:rPr>
                <w:rFonts w:cs="Arial"/>
              </w:rPr>
            </w:pPr>
            <w:r w:rsidRPr="004B0100">
              <w:rPr>
                <w:rFonts w:cs="Arial"/>
              </w:rPr>
              <w:t>means a licence granted or treated as granted under section 6(1)(da) of the Act</w:t>
            </w:r>
            <w:r w:rsidR="00A614D3">
              <w:rPr>
                <w:rFonts w:cs="Arial"/>
              </w:rPr>
              <w:t>;</w:t>
            </w:r>
          </w:p>
        </w:tc>
      </w:tr>
      <w:tr w:rsidR="00B360D2" w:rsidRPr="0064046A" w14:paraId="594C5240" w14:textId="77777777" w:rsidTr="004B0100">
        <w:trPr>
          <w:trHeight w:val="300"/>
        </w:trPr>
        <w:tc>
          <w:tcPr>
            <w:tcW w:w="4377" w:type="dxa"/>
          </w:tcPr>
          <w:p w14:paraId="1C33D5D1" w14:textId="65992FC6" w:rsidR="00B360D2" w:rsidRPr="00ED75CC" w:rsidRDefault="00B360D2" w:rsidP="00A73D26">
            <w:pPr>
              <w:rPr>
                <w:rFonts w:cs="Arial"/>
                <w:b/>
              </w:rPr>
            </w:pPr>
            <w:r>
              <w:rPr>
                <w:rFonts w:cs="Arial"/>
                <w:b/>
              </w:rPr>
              <w:t>“Electricity System Restoration Standard</w:t>
            </w:r>
          </w:p>
        </w:tc>
        <w:tc>
          <w:tcPr>
            <w:tcW w:w="4378" w:type="dxa"/>
          </w:tcPr>
          <w:p w14:paraId="0B9E771D" w14:textId="1190E61C" w:rsidR="00B360D2" w:rsidRPr="00ED75CC" w:rsidRDefault="00B360D2" w:rsidP="00A73D26">
            <w:pPr>
              <w:rPr>
                <w:rFonts w:cs="Arial"/>
              </w:rPr>
            </w:pPr>
            <w:r w:rsidRPr="0064046A">
              <w:t>as defined in the Grid Code;</w:t>
            </w:r>
          </w:p>
        </w:tc>
      </w:tr>
      <w:tr w:rsidR="005C02F0" w:rsidRPr="0064046A" w14:paraId="3E7434E5" w14:textId="77777777" w:rsidTr="004B0100">
        <w:trPr>
          <w:trHeight w:val="300"/>
        </w:trPr>
        <w:tc>
          <w:tcPr>
            <w:tcW w:w="4377" w:type="dxa"/>
          </w:tcPr>
          <w:p w14:paraId="22CE853E" w14:textId="440F8905" w:rsidR="005C02F0" w:rsidRPr="0064046A" w:rsidRDefault="005C02F0" w:rsidP="005C02F0">
            <w:pPr>
              <w:jc w:val="left"/>
              <w:rPr>
                <w:b/>
              </w:rPr>
            </w:pPr>
            <w:r w:rsidRPr="0064046A">
              <w:rPr>
                <w:b/>
              </w:rPr>
              <w:t xml:space="preserve">"Embedded </w:t>
            </w:r>
            <w:r>
              <w:rPr>
                <w:b/>
              </w:rPr>
              <w:t>Power Station</w:t>
            </w:r>
            <w:r w:rsidRPr="0064046A">
              <w:rPr>
                <w:b/>
              </w:rPr>
              <w:t>"</w:t>
            </w:r>
          </w:p>
        </w:tc>
        <w:tc>
          <w:tcPr>
            <w:tcW w:w="4378" w:type="dxa"/>
          </w:tcPr>
          <w:p w14:paraId="67DA5823" w14:textId="23086840" w:rsidR="005C02F0" w:rsidRPr="0064046A" w:rsidRDefault="005C02F0" w:rsidP="005C02F0">
            <w:pPr>
              <w:pStyle w:val="Heading1"/>
              <w:numPr>
                <w:ilvl w:val="0"/>
                <w:numId w:val="0"/>
              </w:numPr>
            </w:pPr>
            <w:r>
              <w:t>a Power Station of an Embedded User;</w:t>
            </w:r>
          </w:p>
        </w:tc>
      </w:tr>
      <w:tr w:rsidR="005C02F0" w:rsidRPr="0064046A" w14:paraId="44AFFEB5" w14:textId="77777777" w:rsidTr="004B0100">
        <w:trPr>
          <w:trHeight w:val="300"/>
        </w:trPr>
        <w:tc>
          <w:tcPr>
            <w:tcW w:w="4377" w:type="dxa"/>
          </w:tcPr>
          <w:p w14:paraId="444AAE7F" w14:textId="77777777" w:rsidR="005C02F0" w:rsidRPr="0064046A" w:rsidRDefault="005C02F0" w:rsidP="005C02F0">
            <w:pPr>
              <w:jc w:val="left"/>
              <w:rPr>
                <w:b/>
              </w:rPr>
            </w:pPr>
            <w:r w:rsidRPr="0064046A">
              <w:rPr>
                <w:b/>
              </w:rPr>
              <w:t>"Embedded Transmission Bilateral Agreement"</w:t>
            </w:r>
          </w:p>
        </w:tc>
        <w:tc>
          <w:tcPr>
            <w:tcW w:w="4378" w:type="dxa"/>
          </w:tcPr>
          <w:p w14:paraId="00151AC1" w14:textId="078A587E" w:rsidR="005C02F0" w:rsidRPr="0064046A" w:rsidRDefault="005C02F0" w:rsidP="005C02F0">
            <w:pPr>
              <w:pStyle w:val="Heading1"/>
              <w:numPr>
                <w:ilvl w:val="0"/>
                <w:numId w:val="0"/>
              </w:numPr>
            </w:pPr>
            <w:r w:rsidRPr="0064046A">
              <w:t xml:space="preserve">an agreement, between </w:t>
            </w:r>
            <w:r>
              <w:t>The Company</w:t>
            </w:r>
            <w:r w:rsidRPr="0064046A">
              <w:t xml:space="preserve"> and a holder of a Distribution Licence, which governs the terms by which an Offshore Transmission Owner's Transmission System can connect and remain connected to a Distribution System at an Embedded Transmission Interface Site;</w:t>
            </w:r>
          </w:p>
        </w:tc>
      </w:tr>
      <w:tr w:rsidR="005C02F0" w:rsidRPr="0064046A" w14:paraId="11BCC0EB" w14:textId="77777777" w:rsidTr="004B0100">
        <w:trPr>
          <w:trHeight w:val="300"/>
        </w:trPr>
        <w:tc>
          <w:tcPr>
            <w:tcW w:w="4377" w:type="dxa"/>
          </w:tcPr>
          <w:p w14:paraId="2ECB401F" w14:textId="77777777" w:rsidR="005C02F0" w:rsidRPr="0064046A" w:rsidRDefault="005C02F0" w:rsidP="005C02F0">
            <w:pPr>
              <w:jc w:val="left"/>
              <w:rPr>
                <w:b/>
              </w:rPr>
            </w:pPr>
            <w:r w:rsidRPr="0064046A">
              <w:rPr>
                <w:b/>
              </w:rPr>
              <w:t>"Embedded Transmission Counterparty"</w:t>
            </w:r>
          </w:p>
        </w:tc>
        <w:tc>
          <w:tcPr>
            <w:tcW w:w="4378" w:type="dxa"/>
          </w:tcPr>
          <w:p w14:paraId="4667A89F" w14:textId="33393F68" w:rsidR="005C02F0" w:rsidRPr="0064046A" w:rsidRDefault="005C02F0" w:rsidP="005C02F0">
            <w:pPr>
              <w:pStyle w:val="Heading1"/>
              <w:numPr>
                <w:ilvl w:val="0"/>
                <w:numId w:val="0"/>
              </w:numPr>
            </w:pPr>
            <w:r w:rsidRPr="0064046A">
              <w:t xml:space="preserve">in the context of an Embedded Transmission Interface Site, the holder of a Distribution Licence with whom </w:t>
            </w:r>
            <w:r>
              <w:t>The Company</w:t>
            </w:r>
            <w:r w:rsidRPr="0064046A">
              <w:t xml:space="preserve"> has an Embedded Transmission Bilateral Agreement;</w:t>
            </w:r>
          </w:p>
        </w:tc>
      </w:tr>
      <w:tr w:rsidR="005C02F0" w:rsidRPr="0064046A" w14:paraId="74AE6639" w14:textId="77777777" w:rsidTr="004B0100">
        <w:trPr>
          <w:trHeight w:val="300"/>
        </w:trPr>
        <w:tc>
          <w:tcPr>
            <w:tcW w:w="4377" w:type="dxa"/>
          </w:tcPr>
          <w:p w14:paraId="1141B318" w14:textId="77777777" w:rsidR="005C02F0" w:rsidRPr="0064046A" w:rsidRDefault="005C02F0" w:rsidP="005C02F0">
            <w:pPr>
              <w:jc w:val="left"/>
              <w:rPr>
                <w:b/>
              </w:rPr>
            </w:pPr>
            <w:r w:rsidRPr="0064046A">
              <w:rPr>
                <w:b/>
              </w:rPr>
              <w:t>"Embedded Transmission Counterparty Equipment"</w:t>
            </w:r>
          </w:p>
        </w:tc>
        <w:tc>
          <w:tcPr>
            <w:tcW w:w="4378" w:type="dxa"/>
          </w:tcPr>
          <w:p w14:paraId="20804A48" w14:textId="77777777" w:rsidR="005C02F0" w:rsidRPr="0064046A" w:rsidRDefault="005C02F0" w:rsidP="005C02F0">
            <w:pPr>
              <w:pStyle w:val="Heading1"/>
              <w:numPr>
                <w:ilvl w:val="0"/>
                <w:numId w:val="0"/>
              </w:numPr>
            </w:pPr>
            <w:r w:rsidRPr="0064046A">
              <w:t>the Plant and Apparatus owned by an Embedded Transmission Counterparty;</w:t>
            </w:r>
          </w:p>
        </w:tc>
      </w:tr>
      <w:tr w:rsidR="005C02F0" w:rsidRPr="0064046A" w14:paraId="6512FB59" w14:textId="77777777" w:rsidTr="004B0100">
        <w:trPr>
          <w:trHeight w:val="300"/>
        </w:trPr>
        <w:tc>
          <w:tcPr>
            <w:tcW w:w="4377" w:type="dxa"/>
          </w:tcPr>
          <w:p w14:paraId="61949024" w14:textId="77777777" w:rsidR="005C02F0" w:rsidRPr="0064046A" w:rsidRDefault="005C02F0" w:rsidP="005C02F0">
            <w:pPr>
              <w:jc w:val="left"/>
              <w:rPr>
                <w:b/>
              </w:rPr>
            </w:pPr>
            <w:r w:rsidRPr="0064046A">
              <w:rPr>
                <w:b/>
              </w:rPr>
              <w:t>"Embedded Transmission Interface Agreement"</w:t>
            </w:r>
          </w:p>
        </w:tc>
        <w:tc>
          <w:tcPr>
            <w:tcW w:w="4378" w:type="dxa"/>
          </w:tcPr>
          <w:p w14:paraId="1B6AA39A" w14:textId="77777777" w:rsidR="005C02F0" w:rsidRPr="0064046A" w:rsidRDefault="005C02F0" w:rsidP="005C02F0">
            <w:r w:rsidRPr="0064046A">
              <w:t xml:space="preserve">an agreement </w:t>
            </w:r>
            <w:proofErr w:type="gramStart"/>
            <w:r w:rsidRPr="0064046A">
              <w:t>entered into</w:t>
            </w:r>
            <w:proofErr w:type="gramEnd"/>
            <w:r w:rsidRPr="0064046A">
              <w:t xml:space="preserve"> by a Transmission Owner with an Embedded Transmission </w:t>
            </w:r>
            <w:r w:rsidRPr="0064046A">
              <w:lastRenderedPageBreak/>
              <w:t>Counterparty pursuant to Section C, Part Three, paragraph 3.4;</w:t>
            </w:r>
          </w:p>
        </w:tc>
      </w:tr>
      <w:tr w:rsidR="005C02F0" w:rsidRPr="0064046A" w14:paraId="23D2F7B3" w14:textId="77777777" w:rsidTr="004B0100">
        <w:trPr>
          <w:trHeight w:val="300"/>
        </w:trPr>
        <w:tc>
          <w:tcPr>
            <w:tcW w:w="4377" w:type="dxa"/>
          </w:tcPr>
          <w:p w14:paraId="24416C36" w14:textId="77777777" w:rsidR="005C02F0" w:rsidRPr="0064046A" w:rsidRDefault="005C02F0" w:rsidP="005C02F0">
            <w:pPr>
              <w:jc w:val="left"/>
              <w:rPr>
                <w:b/>
              </w:rPr>
            </w:pPr>
            <w:r w:rsidRPr="0064046A">
              <w:rPr>
                <w:b/>
              </w:rPr>
              <w:lastRenderedPageBreak/>
              <w:t>"Embedded Transmission Interface Asset(s)"</w:t>
            </w:r>
          </w:p>
        </w:tc>
        <w:tc>
          <w:tcPr>
            <w:tcW w:w="4378" w:type="dxa"/>
          </w:tcPr>
          <w:p w14:paraId="7CE11626" w14:textId="77777777" w:rsidR="005C02F0" w:rsidRPr="0064046A" w:rsidRDefault="005C02F0" w:rsidP="005C02F0">
            <w:r w:rsidRPr="0064046A">
              <w:t xml:space="preserve">the assets specified as Transmission Interface Assets: </w:t>
            </w:r>
          </w:p>
          <w:p w14:paraId="621BBB65" w14:textId="77777777" w:rsidR="005C02F0" w:rsidRPr="0064046A" w:rsidRDefault="005C02F0" w:rsidP="005C02F0">
            <w:pPr>
              <w:ind w:left="601" w:hanging="601"/>
            </w:pPr>
            <w:r w:rsidRPr="0064046A">
              <w:t>(a)</w:t>
            </w:r>
            <w:r w:rsidRPr="0064046A">
              <w:tab/>
              <w:t xml:space="preserve">in the Embedded Transmission Interface Site Specification; and </w:t>
            </w:r>
          </w:p>
          <w:p w14:paraId="5CF0FAD0" w14:textId="77777777" w:rsidR="005C02F0" w:rsidRPr="0064046A" w:rsidRDefault="005C02F0" w:rsidP="005C02F0">
            <w:pPr>
              <w:pStyle w:val="Heading1"/>
              <w:numPr>
                <w:ilvl w:val="0"/>
                <w:numId w:val="0"/>
              </w:numPr>
              <w:ind w:left="601" w:hanging="601"/>
            </w:pPr>
            <w:r w:rsidRPr="0064046A">
              <w:t>(b)</w:t>
            </w:r>
            <w:r w:rsidRPr="0064046A">
              <w:tab/>
              <w:t>in relation to assets still being constructed, in the relevant TO Construction Agreement;</w:t>
            </w:r>
          </w:p>
        </w:tc>
      </w:tr>
      <w:tr w:rsidR="005C02F0" w:rsidRPr="0064046A" w14:paraId="2CF3F001" w14:textId="77777777" w:rsidTr="004B0100">
        <w:trPr>
          <w:trHeight w:val="300"/>
        </w:trPr>
        <w:tc>
          <w:tcPr>
            <w:tcW w:w="4377" w:type="dxa"/>
          </w:tcPr>
          <w:p w14:paraId="6F754459" w14:textId="77777777" w:rsidR="005C02F0" w:rsidRPr="0064046A" w:rsidRDefault="005C02F0" w:rsidP="005C02F0">
            <w:pPr>
              <w:jc w:val="left"/>
              <w:rPr>
                <w:b/>
              </w:rPr>
            </w:pPr>
            <w:r w:rsidRPr="0064046A">
              <w:rPr>
                <w:b/>
              </w:rPr>
              <w:t>"Embedded Transmission Interface Site"</w:t>
            </w:r>
          </w:p>
        </w:tc>
        <w:tc>
          <w:tcPr>
            <w:tcW w:w="4378" w:type="dxa"/>
          </w:tcPr>
          <w:p w14:paraId="00CBFEA0" w14:textId="77777777" w:rsidR="005C02F0" w:rsidRPr="00FE6E74" w:rsidRDefault="005C02F0" w:rsidP="005C02F0">
            <w:pPr>
              <w:pStyle w:val="Heading1"/>
              <w:numPr>
                <w:ilvl w:val="0"/>
                <w:numId w:val="0"/>
              </w:numPr>
            </w:pPr>
            <w:r w:rsidRPr="00FE6E74">
              <w:t>each location at which Plant and/or Apparatus forming part of an Offshore Transmission System and Plant and/or Apparatus forming part of a Distribution System required to connect that Offshore Transmission System to the Distribution System (or vice versa) are situated (or, in the case of OTSDUW Build, each location that will become such from the OTSUA Transfer Time);</w:t>
            </w:r>
          </w:p>
        </w:tc>
      </w:tr>
      <w:tr w:rsidR="005C02F0" w:rsidRPr="0064046A" w14:paraId="30998006" w14:textId="77777777" w:rsidTr="004B0100">
        <w:trPr>
          <w:trHeight w:val="300"/>
        </w:trPr>
        <w:tc>
          <w:tcPr>
            <w:tcW w:w="4377" w:type="dxa"/>
          </w:tcPr>
          <w:p w14:paraId="254B32D4" w14:textId="77777777" w:rsidR="005C02F0" w:rsidRPr="0064046A" w:rsidRDefault="005C02F0" w:rsidP="005C02F0">
            <w:pPr>
              <w:jc w:val="left"/>
              <w:rPr>
                <w:b/>
              </w:rPr>
            </w:pPr>
            <w:r w:rsidRPr="0064046A">
              <w:rPr>
                <w:b/>
              </w:rPr>
              <w:t>“Embedded Transmission</w:t>
            </w:r>
            <w:r w:rsidRPr="0064046A">
              <w:t xml:space="preserve"> </w:t>
            </w:r>
            <w:r w:rsidRPr="0064046A">
              <w:rPr>
                <w:b/>
              </w:rPr>
              <w:t>Interface Site Specification”</w:t>
            </w:r>
          </w:p>
        </w:tc>
        <w:tc>
          <w:tcPr>
            <w:tcW w:w="4378" w:type="dxa"/>
          </w:tcPr>
          <w:p w14:paraId="50E9B389" w14:textId="77777777" w:rsidR="005C02F0" w:rsidRPr="0064046A" w:rsidRDefault="005C02F0" w:rsidP="005C02F0">
            <w:pPr>
              <w:pStyle w:val="Heading1"/>
              <w:numPr>
                <w:ilvl w:val="0"/>
                <w:numId w:val="0"/>
              </w:numPr>
            </w:pPr>
            <w:r w:rsidRPr="0064046A">
              <w:t>as defined in Section D, Part One, sub-paragraph 2.8.1</w:t>
            </w:r>
          </w:p>
        </w:tc>
      </w:tr>
      <w:tr w:rsidR="005C02F0" w:rsidRPr="0064046A" w14:paraId="3AFED911" w14:textId="77777777" w:rsidTr="004B0100">
        <w:trPr>
          <w:trHeight w:val="300"/>
        </w:trPr>
        <w:tc>
          <w:tcPr>
            <w:tcW w:w="4377" w:type="dxa"/>
          </w:tcPr>
          <w:p w14:paraId="0BD141E5" w14:textId="77777777" w:rsidR="005C02F0" w:rsidRPr="0064046A" w:rsidRDefault="005C02F0" w:rsidP="005C02F0">
            <w:pPr>
              <w:jc w:val="left"/>
              <w:rPr>
                <w:rStyle w:val="FootnoteReference"/>
                <w:b/>
              </w:rPr>
            </w:pPr>
            <w:r w:rsidRPr="0064046A">
              <w:rPr>
                <w:b/>
              </w:rPr>
              <w:t>"Embedded User"</w:t>
            </w:r>
          </w:p>
        </w:tc>
        <w:tc>
          <w:tcPr>
            <w:tcW w:w="4378" w:type="dxa"/>
          </w:tcPr>
          <w:p w14:paraId="75D9AE41" w14:textId="77777777" w:rsidR="005C02F0" w:rsidRPr="0064046A" w:rsidRDefault="005C02F0" w:rsidP="005C02F0">
            <w:pPr>
              <w:pStyle w:val="Heading1"/>
              <w:numPr>
                <w:ilvl w:val="0"/>
                <w:numId w:val="0"/>
              </w:numPr>
            </w:pPr>
            <w:r w:rsidRPr="0064046A">
              <w:t>any User whose User Equipment is not Connected;</w:t>
            </w:r>
          </w:p>
        </w:tc>
      </w:tr>
      <w:tr w:rsidR="005C02F0" w:rsidRPr="0064046A" w14:paraId="30074214" w14:textId="77777777" w:rsidTr="004B0100">
        <w:trPr>
          <w:trHeight w:val="300"/>
        </w:trPr>
        <w:tc>
          <w:tcPr>
            <w:tcW w:w="4377" w:type="dxa"/>
          </w:tcPr>
          <w:p w14:paraId="5DDA38EA" w14:textId="77777777" w:rsidR="005C02F0" w:rsidRPr="0064046A" w:rsidRDefault="005C02F0" w:rsidP="005C02F0">
            <w:pPr>
              <w:jc w:val="left"/>
              <w:rPr>
                <w:b/>
              </w:rPr>
            </w:pPr>
            <w:r w:rsidRPr="0064046A">
              <w:rPr>
                <w:b/>
              </w:rPr>
              <w:t>"Emergency Return to Service Time"</w:t>
            </w:r>
          </w:p>
        </w:tc>
        <w:tc>
          <w:tcPr>
            <w:tcW w:w="4378" w:type="dxa"/>
          </w:tcPr>
          <w:p w14:paraId="17C65DC0" w14:textId="77777777" w:rsidR="005C02F0" w:rsidRPr="0064046A" w:rsidRDefault="005C02F0" w:rsidP="005C02F0">
            <w:pPr>
              <w:pStyle w:val="Heading1"/>
              <w:numPr>
                <w:ilvl w:val="0"/>
                <w:numId w:val="0"/>
              </w:numPr>
            </w:pPr>
            <w:r w:rsidRPr="0064046A">
              <w:t>the period of time required for a Transmission Owner to restore the part(s) of a Transmission System affected by an Outage so that such part(s) or any other relevant parts of the Transmission System can again be made available, to the extent identified in the Outage Plan, for the purpose of conveying and affecting the flow of electricity pursuant to Section C, Part Two, sub-paragraph 3.7.7;</w:t>
            </w:r>
          </w:p>
        </w:tc>
      </w:tr>
      <w:tr w:rsidR="005C02F0" w:rsidRPr="0064046A" w14:paraId="39443654" w14:textId="77777777" w:rsidTr="004B0100">
        <w:trPr>
          <w:trHeight w:val="300"/>
        </w:trPr>
        <w:tc>
          <w:tcPr>
            <w:tcW w:w="4377" w:type="dxa"/>
          </w:tcPr>
          <w:p w14:paraId="217EBD01" w14:textId="77777777" w:rsidR="005C02F0" w:rsidRPr="0064046A" w:rsidRDefault="005C02F0" w:rsidP="005C02F0">
            <w:pPr>
              <w:jc w:val="left"/>
              <w:rPr>
                <w:b/>
              </w:rPr>
            </w:pPr>
            <w:r w:rsidRPr="0064046A">
              <w:rPr>
                <w:b/>
              </w:rPr>
              <w:t>“Enabling Works”</w:t>
            </w:r>
          </w:p>
        </w:tc>
        <w:tc>
          <w:tcPr>
            <w:tcW w:w="4378" w:type="dxa"/>
          </w:tcPr>
          <w:p w14:paraId="16258AA2" w14:textId="77777777" w:rsidR="005C02F0" w:rsidRPr="0064046A" w:rsidRDefault="005C02F0" w:rsidP="005C02F0">
            <w:pPr>
              <w:pStyle w:val="Heading1"/>
              <w:numPr>
                <w:ilvl w:val="0"/>
                <w:numId w:val="0"/>
              </w:numPr>
            </w:pPr>
            <w:r w:rsidRPr="0064046A">
              <w:t xml:space="preserve">those elements of the Transmission Reinforcement Works which in relation to a particular Construction Project are defined as enabling works in the Onshore Transmission Owner’s TO Construction Agreement and which have been identified by the Onshore Transmission Owner as those Transmission Reinforcement Works required to meet the </w:t>
            </w:r>
            <w:r w:rsidRPr="0064046A">
              <w:lastRenderedPageBreak/>
              <w:t>Connect and Manage Derogation Criteria and the principles set out in CUSC Section 13;</w:t>
            </w:r>
          </w:p>
        </w:tc>
      </w:tr>
      <w:tr w:rsidR="005C02F0" w:rsidRPr="0064046A" w14:paraId="6C501F99" w14:textId="77777777" w:rsidTr="004B0100">
        <w:trPr>
          <w:trHeight w:val="300"/>
        </w:trPr>
        <w:tc>
          <w:tcPr>
            <w:tcW w:w="4377" w:type="dxa"/>
          </w:tcPr>
          <w:p w14:paraId="08E50751" w14:textId="77777777" w:rsidR="005C02F0" w:rsidRPr="0064046A" w:rsidRDefault="005C02F0" w:rsidP="005C02F0">
            <w:pPr>
              <w:jc w:val="left"/>
              <w:rPr>
                <w:b/>
              </w:rPr>
            </w:pPr>
            <w:r w:rsidRPr="0064046A">
              <w:rPr>
                <w:b/>
              </w:rPr>
              <w:lastRenderedPageBreak/>
              <w:t>"Energisation"</w:t>
            </w:r>
          </w:p>
        </w:tc>
        <w:tc>
          <w:tcPr>
            <w:tcW w:w="4378" w:type="dxa"/>
          </w:tcPr>
          <w:p w14:paraId="555656E3" w14:textId="77777777" w:rsidR="005C02F0" w:rsidRPr="0064046A" w:rsidRDefault="005C02F0" w:rsidP="005C02F0">
            <w:pPr>
              <w:pStyle w:val="Heading1"/>
              <w:numPr>
                <w:ilvl w:val="0"/>
                <w:numId w:val="0"/>
              </w:numPr>
            </w:pPr>
            <w:r w:rsidRPr="0064046A">
              <w:t xml:space="preserve">the movement of any isolator, breaker or switch or the insertion of any fuse </w:t>
            </w:r>
            <w:proofErr w:type="gramStart"/>
            <w:r w:rsidRPr="0064046A">
              <w:t>so as to</w:t>
            </w:r>
            <w:proofErr w:type="gramEnd"/>
            <w:r w:rsidRPr="0064046A">
              <w:t xml:space="preserve"> enable Energy to flow from and to the relevant System through Equipment (and "</w:t>
            </w:r>
            <w:r w:rsidRPr="0064046A">
              <w:rPr>
                <w:b/>
              </w:rPr>
              <w:t>Energised</w:t>
            </w:r>
            <w:r w:rsidRPr="0064046A">
              <w:t>" shall be construed accordingly);</w:t>
            </w:r>
          </w:p>
        </w:tc>
      </w:tr>
      <w:tr w:rsidR="005C02F0" w:rsidRPr="0064046A" w14:paraId="11BCD050" w14:textId="77777777" w:rsidTr="004B0100">
        <w:trPr>
          <w:trHeight w:val="300"/>
        </w:trPr>
        <w:tc>
          <w:tcPr>
            <w:tcW w:w="4377" w:type="dxa"/>
          </w:tcPr>
          <w:p w14:paraId="58D92851" w14:textId="77777777" w:rsidR="005C02F0" w:rsidRPr="0064046A" w:rsidRDefault="005C02F0" w:rsidP="005C02F0">
            <w:pPr>
              <w:jc w:val="left"/>
              <w:rPr>
                <w:b/>
              </w:rPr>
            </w:pPr>
            <w:r w:rsidRPr="0064046A">
              <w:rPr>
                <w:b/>
              </w:rPr>
              <w:t>"Energy"</w:t>
            </w:r>
          </w:p>
        </w:tc>
        <w:tc>
          <w:tcPr>
            <w:tcW w:w="4378" w:type="dxa"/>
          </w:tcPr>
          <w:p w14:paraId="1DEC8F75" w14:textId="77777777" w:rsidR="005C02F0" w:rsidRPr="0064046A" w:rsidRDefault="005C02F0" w:rsidP="005C02F0">
            <w:pPr>
              <w:pStyle w:val="Heading1"/>
              <w:numPr>
                <w:ilvl w:val="0"/>
                <w:numId w:val="0"/>
              </w:numPr>
            </w:pPr>
            <w:r w:rsidRPr="0064046A">
              <w:t>the electrical energy produced, flowing or supplied by an electric circuit during a time interval, being the integral with respect to time of the power, measured in units of watt-hours or standard multiples thereof i.e.</w:t>
            </w:r>
          </w:p>
          <w:p w14:paraId="174841CA" w14:textId="77777777" w:rsidR="005C02F0" w:rsidRPr="0064046A" w:rsidRDefault="005C02F0" w:rsidP="005C02F0">
            <w:pPr>
              <w:pStyle w:val="Heading1"/>
              <w:numPr>
                <w:ilvl w:val="0"/>
                <w:numId w:val="0"/>
              </w:numPr>
            </w:pPr>
            <w:r w:rsidRPr="0064046A">
              <w:t xml:space="preserve">1000 </w:t>
            </w:r>
            <w:proofErr w:type="spellStart"/>
            <w:r w:rsidRPr="0064046A">
              <w:t>Wh</w:t>
            </w:r>
            <w:proofErr w:type="spellEnd"/>
            <w:r w:rsidRPr="0064046A">
              <w:t xml:space="preserve"> = 1kWh</w:t>
            </w:r>
          </w:p>
          <w:p w14:paraId="4A10A465" w14:textId="77777777" w:rsidR="005C02F0" w:rsidRPr="0064046A" w:rsidRDefault="005C02F0" w:rsidP="005C02F0">
            <w:pPr>
              <w:pStyle w:val="Heading1"/>
              <w:numPr>
                <w:ilvl w:val="0"/>
                <w:numId w:val="0"/>
              </w:numPr>
            </w:pPr>
            <w:r w:rsidRPr="0064046A">
              <w:t>1000 kWh = 1 MWh</w:t>
            </w:r>
          </w:p>
          <w:p w14:paraId="7B7F9180" w14:textId="77777777" w:rsidR="005C02F0" w:rsidRPr="0064046A" w:rsidRDefault="005C02F0" w:rsidP="005C02F0">
            <w:pPr>
              <w:pStyle w:val="Heading1"/>
              <w:numPr>
                <w:ilvl w:val="0"/>
                <w:numId w:val="0"/>
              </w:numPr>
            </w:pPr>
            <w:r w:rsidRPr="0064046A">
              <w:t>1000MWh = 1 GWh</w:t>
            </w:r>
          </w:p>
          <w:p w14:paraId="67FDE165" w14:textId="77777777" w:rsidR="005C02F0" w:rsidRPr="0064046A" w:rsidRDefault="005C02F0" w:rsidP="005C02F0">
            <w:pPr>
              <w:pStyle w:val="Heading1"/>
              <w:numPr>
                <w:ilvl w:val="0"/>
                <w:numId w:val="0"/>
              </w:numPr>
            </w:pPr>
            <w:r w:rsidRPr="0064046A">
              <w:t>1000 GWh = 1 TWh</w:t>
            </w:r>
          </w:p>
        </w:tc>
      </w:tr>
      <w:tr w:rsidR="005C02F0" w:rsidRPr="0064046A" w14:paraId="558658E5" w14:textId="77777777" w:rsidTr="004B0100">
        <w:trPr>
          <w:trHeight w:val="300"/>
        </w:trPr>
        <w:tc>
          <w:tcPr>
            <w:tcW w:w="4377" w:type="dxa"/>
          </w:tcPr>
          <w:p w14:paraId="139040C4" w14:textId="77777777" w:rsidR="005C02F0" w:rsidRPr="0064046A" w:rsidRDefault="005C02F0" w:rsidP="005C02F0">
            <w:pPr>
              <w:jc w:val="left"/>
              <w:rPr>
                <w:b/>
              </w:rPr>
            </w:pPr>
            <w:r w:rsidRPr="0064046A">
              <w:rPr>
                <w:b/>
              </w:rPr>
              <w:t>"Engineering Charges"</w:t>
            </w:r>
          </w:p>
        </w:tc>
        <w:tc>
          <w:tcPr>
            <w:tcW w:w="4378" w:type="dxa"/>
          </w:tcPr>
          <w:p w14:paraId="20115F6B" w14:textId="512D1997" w:rsidR="005C02F0" w:rsidRPr="0064046A" w:rsidRDefault="005C02F0" w:rsidP="005C02F0">
            <w:pPr>
              <w:pStyle w:val="Heading1"/>
              <w:numPr>
                <w:ilvl w:val="0"/>
                <w:numId w:val="0"/>
              </w:numPr>
              <w:rPr>
                <w:caps/>
                <w:kern w:val="0"/>
              </w:rPr>
            </w:pPr>
            <w:r w:rsidRPr="0064046A">
              <w:t xml:space="preserve">the charges levied, by each Transmission Owner, in relation to a </w:t>
            </w:r>
            <w:r>
              <w:t>The Company</w:t>
            </w:r>
            <w:r w:rsidRPr="0064046A">
              <w:t xml:space="preserve"> Construction Application or </w:t>
            </w:r>
            <w:r>
              <w:t>The Company</w:t>
            </w:r>
            <w:r w:rsidRPr="0064046A">
              <w:t xml:space="preserve"> </w:t>
            </w:r>
            <w:r>
              <w:t xml:space="preserve">Modification Application </w:t>
            </w:r>
            <w:r w:rsidRPr="0064046A">
              <w:t xml:space="preserve">for a </w:t>
            </w:r>
            <w:r w:rsidRPr="00D517B4">
              <w:t>Transmission Evaluation</w:t>
            </w:r>
            <w:r>
              <w:t>;</w:t>
            </w:r>
          </w:p>
        </w:tc>
      </w:tr>
      <w:tr w:rsidR="007123EE" w:rsidRPr="0064046A" w14:paraId="5697D3E8" w14:textId="77777777" w:rsidTr="004B0100">
        <w:trPr>
          <w:trHeight w:val="300"/>
        </w:trPr>
        <w:tc>
          <w:tcPr>
            <w:tcW w:w="4377" w:type="dxa"/>
          </w:tcPr>
          <w:p w14:paraId="50ED282E" w14:textId="77777777" w:rsidR="007123EE" w:rsidRPr="007123EE" w:rsidRDefault="007123EE" w:rsidP="00C14C95">
            <w:pPr>
              <w:jc w:val="left"/>
              <w:rPr>
                <w:b/>
                <w:bCs/>
              </w:rPr>
            </w:pPr>
            <w:r w:rsidRPr="004B0100">
              <w:rPr>
                <w:b/>
                <w:bCs/>
              </w:rPr>
              <w:t>“ESO Licenced Business”</w:t>
            </w:r>
          </w:p>
        </w:tc>
        <w:tc>
          <w:tcPr>
            <w:tcW w:w="4378" w:type="dxa"/>
          </w:tcPr>
          <w:p w14:paraId="352B3B89" w14:textId="77777777" w:rsidR="007123EE" w:rsidRPr="007123EE" w:rsidRDefault="007123EE" w:rsidP="00C14C95">
            <w:pPr>
              <w:pStyle w:val="Heading1"/>
              <w:numPr>
                <w:ilvl w:val="0"/>
                <w:numId w:val="0"/>
              </w:numPr>
            </w:pPr>
            <w:r w:rsidRPr="004B0100">
              <w:t>any business of The Company which The Company must carry out under the ESO Licence</w:t>
            </w:r>
          </w:p>
        </w:tc>
      </w:tr>
      <w:tr w:rsidR="005C02F0" w:rsidRPr="0064046A" w14:paraId="2A4BD57C" w14:textId="77777777" w:rsidTr="004B0100">
        <w:trPr>
          <w:trHeight w:val="300"/>
        </w:trPr>
        <w:tc>
          <w:tcPr>
            <w:tcW w:w="4377" w:type="dxa"/>
          </w:tcPr>
          <w:p w14:paraId="1E0D3EE8" w14:textId="77777777" w:rsidR="005C02F0" w:rsidRPr="0064046A" w:rsidRDefault="005C02F0" w:rsidP="005C02F0">
            <w:pPr>
              <w:jc w:val="left"/>
              <w:rPr>
                <w:b/>
              </w:rPr>
            </w:pPr>
            <w:r>
              <w:rPr>
                <w:b/>
              </w:rPr>
              <w:t>“EU Code User”</w:t>
            </w:r>
          </w:p>
        </w:tc>
        <w:tc>
          <w:tcPr>
            <w:tcW w:w="4378" w:type="dxa"/>
          </w:tcPr>
          <w:p w14:paraId="7D330B77" w14:textId="77777777" w:rsidR="005C02F0" w:rsidRPr="0064046A" w:rsidRDefault="005C02F0" w:rsidP="005C02F0">
            <w:pPr>
              <w:pStyle w:val="Heading1"/>
              <w:numPr>
                <w:ilvl w:val="0"/>
                <w:numId w:val="0"/>
              </w:numPr>
            </w:pPr>
            <w:r>
              <w:t>As defined in the Grid Code</w:t>
            </w:r>
          </w:p>
        </w:tc>
      </w:tr>
      <w:tr w:rsidR="005C02F0" w:rsidRPr="0064046A" w14:paraId="382D7DB0" w14:textId="77777777" w:rsidTr="004B0100">
        <w:trPr>
          <w:trHeight w:val="300"/>
        </w:trPr>
        <w:tc>
          <w:tcPr>
            <w:tcW w:w="4377" w:type="dxa"/>
          </w:tcPr>
          <w:p w14:paraId="3A49B643" w14:textId="77777777" w:rsidR="005C02F0" w:rsidRPr="00ED75CC" w:rsidRDefault="005C02F0" w:rsidP="005C02F0">
            <w:pPr>
              <w:rPr>
                <w:rFonts w:cs="Arial"/>
                <w:b/>
              </w:rPr>
            </w:pPr>
            <w:r w:rsidRPr="00ED75CC">
              <w:rPr>
                <w:rFonts w:cs="Arial"/>
                <w:b/>
              </w:rPr>
              <w:t>“European Commission”</w:t>
            </w:r>
          </w:p>
        </w:tc>
        <w:tc>
          <w:tcPr>
            <w:tcW w:w="4378" w:type="dxa"/>
          </w:tcPr>
          <w:p w14:paraId="38E1F55E" w14:textId="77777777" w:rsidR="005C02F0" w:rsidRDefault="005C02F0" w:rsidP="005C02F0">
            <w:pPr>
              <w:rPr>
                <w:rFonts w:cs="Arial"/>
              </w:rPr>
            </w:pPr>
            <w:r w:rsidRPr="00ED75CC">
              <w:rPr>
                <w:rFonts w:cs="Arial"/>
              </w:rPr>
              <w:t xml:space="preserve">means the institution of that name established under the Treaty on European Union as amended from time to </w:t>
            </w:r>
            <w:proofErr w:type="gramStart"/>
            <w:r w:rsidRPr="00ED75CC">
              <w:rPr>
                <w:rFonts w:cs="Arial"/>
              </w:rPr>
              <w:t>time;</w:t>
            </w:r>
            <w:proofErr w:type="gramEnd"/>
          </w:p>
          <w:p w14:paraId="4F8EE67F" w14:textId="77777777" w:rsidR="005C02F0" w:rsidRPr="00ED75CC" w:rsidRDefault="005C02F0" w:rsidP="005C02F0">
            <w:pPr>
              <w:rPr>
                <w:rFonts w:cs="Arial"/>
              </w:rPr>
            </w:pPr>
          </w:p>
        </w:tc>
      </w:tr>
      <w:tr w:rsidR="005C02F0" w:rsidRPr="0064046A" w14:paraId="4D271097" w14:textId="77777777" w:rsidTr="004B0100">
        <w:trPr>
          <w:trHeight w:val="300"/>
        </w:trPr>
        <w:tc>
          <w:tcPr>
            <w:tcW w:w="4377" w:type="dxa"/>
          </w:tcPr>
          <w:p w14:paraId="443BA3D3" w14:textId="77777777" w:rsidR="005C02F0" w:rsidRPr="00ED75CC" w:rsidRDefault="005C02F0" w:rsidP="005C02F0">
            <w:pPr>
              <w:rPr>
                <w:rFonts w:cs="Arial"/>
                <w:b/>
              </w:rPr>
            </w:pPr>
            <w:r>
              <w:rPr>
                <w:rFonts w:cs="Arial"/>
                <w:b/>
              </w:rPr>
              <w:t>“European Compliance Processes”</w:t>
            </w:r>
          </w:p>
        </w:tc>
        <w:tc>
          <w:tcPr>
            <w:tcW w:w="4378" w:type="dxa"/>
          </w:tcPr>
          <w:p w14:paraId="3F08BC28" w14:textId="77777777" w:rsidR="005C02F0" w:rsidRPr="00ED75CC" w:rsidRDefault="005C02F0" w:rsidP="005C02F0">
            <w:pPr>
              <w:rPr>
                <w:rFonts w:cs="Arial"/>
              </w:rPr>
            </w:pPr>
            <w:r>
              <w:rPr>
                <w:rFonts w:cs="Arial"/>
              </w:rPr>
              <w:t>As defined in the Grid Code</w:t>
            </w:r>
          </w:p>
        </w:tc>
      </w:tr>
      <w:tr w:rsidR="005C02F0" w:rsidRPr="0064046A" w14:paraId="73F573FF" w14:textId="77777777" w:rsidTr="004B0100">
        <w:trPr>
          <w:trHeight w:val="300"/>
        </w:trPr>
        <w:tc>
          <w:tcPr>
            <w:tcW w:w="4377" w:type="dxa"/>
          </w:tcPr>
          <w:p w14:paraId="6EB44453" w14:textId="77777777" w:rsidR="005C02F0" w:rsidRPr="0064046A" w:rsidRDefault="005C02F0" w:rsidP="005C02F0">
            <w:pPr>
              <w:jc w:val="left"/>
              <w:rPr>
                <w:b/>
              </w:rPr>
            </w:pPr>
            <w:r>
              <w:rPr>
                <w:b/>
              </w:rPr>
              <w:t>“European Connection Conditions”</w:t>
            </w:r>
          </w:p>
        </w:tc>
        <w:tc>
          <w:tcPr>
            <w:tcW w:w="4378" w:type="dxa"/>
          </w:tcPr>
          <w:p w14:paraId="14AE0B55" w14:textId="77777777" w:rsidR="005C02F0" w:rsidRPr="0064046A" w:rsidRDefault="005C02F0" w:rsidP="005C02F0">
            <w:pPr>
              <w:pStyle w:val="Heading1"/>
              <w:numPr>
                <w:ilvl w:val="0"/>
                <w:numId w:val="0"/>
              </w:numPr>
            </w:pPr>
            <w:r>
              <w:t>that part of the Grid Code which is identified as the European Connection Conditions;</w:t>
            </w:r>
          </w:p>
        </w:tc>
      </w:tr>
      <w:tr w:rsidR="005C02F0" w:rsidRPr="0064046A" w14:paraId="3173ECF3" w14:textId="77777777" w:rsidTr="004B0100">
        <w:trPr>
          <w:trHeight w:val="300"/>
        </w:trPr>
        <w:tc>
          <w:tcPr>
            <w:tcW w:w="4377" w:type="dxa"/>
          </w:tcPr>
          <w:p w14:paraId="2A6FFFB7" w14:textId="77777777" w:rsidR="005C02F0" w:rsidRPr="0064046A" w:rsidRDefault="005C02F0" w:rsidP="005C02F0">
            <w:pPr>
              <w:jc w:val="left"/>
              <w:rPr>
                <w:b/>
              </w:rPr>
            </w:pPr>
            <w:r>
              <w:rPr>
                <w:b/>
              </w:rPr>
              <w:t>“EU Generator”</w:t>
            </w:r>
          </w:p>
        </w:tc>
        <w:tc>
          <w:tcPr>
            <w:tcW w:w="4378" w:type="dxa"/>
          </w:tcPr>
          <w:p w14:paraId="25B1CF8C" w14:textId="77777777" w:rsidR="005C02F0" w:rsidRPr="0064046A" w:rsidRDefault="005C02F0" w:rsidP="005C02F0">
            <w:pPr>
              <w:pStyle w:val="Heading1"/>
              <w:numPr>
                <w:ilvl w:val="0"/>
                <w:numId w:val="0"/>
              </w:numPr>
            </w:pPr>
            <w:r>
              <w:t>As defined in the Grid Code</w:t>
            </w:r>
          </w:p>
        </w:tc>
      </w:tr>
      <w:tr w:rsidR="005C02F0" w:rsidRPr="0064046A" w14:paraId="169261B6" w14:textId="77777777" w:rsidTr="004B0100">
        <w:trPr>
          <w:trHeight w:val="300"/>
        </w:trPr>
        <w:tc>
          <w:tcPr>
            <w:tcW w:w="4377" w:type="dxa"/>
          </w:tcPr>
          <w:p w14:paraId="4755FDDE" w14:textId="77777777" w:rsidR="005C02F0" w:rsidRPr="0064046A" w:rsidRDefault="005C02F0" w:rsidP="005C02F0">
            <w:pPr>
              <w:jc w:val="left"/>
              <w:rPr>
                <w:b/>
              </w:rPr>
            </w:pPr>
            <w:r w:rsidRPr="0064046A">
              <w:rPr>
                <w:b/>
              </w:rPr>
              <w:t>"Evaluation Phase"</w:t>
            </w:r>
          </w:p>
        </w:tc>
        <w:tc>
          <w:tcPr>
            <w:tcW w:w="4378" w:type="dxa"/>
          </w:tcPr>
          <w:p w14:paraId="48F91473" w14:textId="77777777" w:rsidR="005C02F0" w:rsidRPr="0064046A" w:rsidRDefault="005C02F0" w:rsidP="005C02F0">
            <w:pPr>
              <w:pStyle w:val="Heading1"/>
              <w:numPr>
                <w:ilvl w:val="0"/>
                <w:numId w:val="0"/>
              </w:numPr>
            </w:pPr>
            <w:r w:rsidRPr="0064046A">
              <w:t xml:space="preserve">the phase for evaluation of </w:t>
            </w:r>
            <w:r>
              <w:t>STC Modification Proposals</w:t>
            </w:r>
            <w:r w:rsidRPr="0064046A">
              <w:t xml:space="preserve"> and any Alternative </w:t>
            </w:r>
            <w:r>
              <w:t xml:space="preserve">STC </w:t>
            </w:r>
            <w:r>
              <w:lastRenderedPageBreak/>
              <w:t>Modifications</w:t>
            </w:r>
            <w:r w:rsidRPr="0064046A">
              <w:t xml:space="preserve"> under Section B, sub-paragraph 7.2.4;</w:t>
            </w:r>
          </w:p>
        </w:tc>
      </w:tr>
      <w:tr w:rsidR="005C02F0" w:rsidRPr="0064046A" w14:paraId="46784196" w14:textId="77777777" w:rsidTr="004B0100">
        <w:trPr>
          <w:trHeight w:val="300"/>
        </w:trPr>
        <w:tc>
          <w:tcPr>
            <w:tcW w:w="4377" w:type="dxa"/>
          </w:tcPr>
          <w:p w14:paraId="08BB461B" w14:textId="77777777" w:rsidR="005C02F0" w:rsidRPr="0064046A" w:rsidRDefault="005C02F0" w:rsidP="005C02F0">
            <w:pPr>
              <w:jc w:val="left"/>
              <w:rPr>
                <w:b/>
              </w:rPr>
            </w:pPr>
            <w:r w:rsidRPr="0064046A">
              <w:rPr>
                <w:b/>
              </w:rPr>
              <w:lastRenderedPageBreak/>
              <w:t>"Event"</w:t>
            </w:r>
          </w:p>
        </w:tc>
        <w:tc>
          <w:tcPr>
            <w:tcW w:w="4378" w:type="dxa"/>
          </w:tcPr>
          <w:p w14:paraId="137D3C20" w14:textId="77777777" w:rsidR="005C02F0" w:rsidRPr="0064046A" w:rsidRDefault="005C02F0" w:rsidP="005C02F0">
            <w:pPr>
              <w:pStyle w:val="Heading1"/>
              <w:numPr>
                <w:ilvl w:val="0"/>
                <w:numId w:val="0"/>
              </w:numPr>
              <w:rPr>
                <w:b/>
              </w:rPr>
            </w:pPr>
            <w:r w:rsidRPr="0064046A">
              <w:t>an unscheduled or unplanned occurrence on, or relating to, a Transmission System including, without limitation, faults, incidents, breakdowns and adverse weather conditions;</w:t>
            </w:r>
          </w:p>
        </w:tc>
      </w:tr>
      <w:tr w:rsidR="005C02F0" w14:paraId="14148FB4" w14:textId="77777777" w:rsidTr="004B0100">
        <w:trPr>
          <w:trHeight w:val="300"/>
        </w:trPr>
        <w:tc>
          <w:tcPr>
            <w:tcW w:w="4377" w:type="dxa"/>
          </w:tcPr>
          <w:p w14:paraId="175BA69B" w14:textId="055D949F" w:rsidR="005C02F0" w:rsidRDefault="005C02F0" w:rsidP="005C02F0">
            <w:pPr>
              <w:jc w:val="left"/>
              <w:rPr>
                <w:b/>
                <w:bCs/>
              </w:rPr>
            </w:pPr>
            <w:r w:rsidRPr="38390920">
              <w:rPr>
                <w:b/>
                <w:bCs/>
              </w:rPr>
              <w:t>“Expected Works”</w:t>
            </w:r>
          </w:p>
        </w:tc>
        <w:tc>
          <w:tcPr>
            <w:tcW w:w="4378" w:type="dxa"/>
          </w:tcPr>
          <w:p w14:paraId="486D23AE" w14:textId="3E339C5E" w:rsidR="005C02F0" w:rsidRDefault="005C02F0" w:rsidP="005C02F0">
            <w:r>
              <w:t xml:space="preserve">any Transmission Construction Works which have been designated as “onshore transmission (reinforcement)” by the Authority in its decision of 19 October 2022 titled ‘Offshore Transmission Network Review: Decision on asset clarification’ included in The Company’s ‘Pathway to 2030 (Holistic Network Design)’ report published in July 2022 or in any decisions by the Authority on the classification of assets included in The Company’s ‘Beyond 2030’ report published in March 2024; </w:t>
            </w:r>
          </w:p>
        </w:tc>
      </w:tr>
      <w:tr w:rsidR="005C02F0" w:rsidRPr="0064046A" w14:paraId="2CC5395C" w14:textId="77777777" w:rsidTr="004B0100">
        <w:trPr>
          <w:trHeight w:val="300"/>
        </w:trPr>
        <w:tc>
          <w:tcPr>
            <w:tcW w:w="4377" w:type="dxa"/>
          </w:tcPr>
          <w:p w14:paraId="0E78E68B" w14:textId="77777777" w:rsidR="005C02F0" w:rsidRPr="0064046A" w:rsidRDefault="005C02F0" w:rsidP="005C02F0">
            <w:pPr>
              <w:jc w:val="left"/>
              <w:rPr>
                <w:b/>
              </w:rPr>
            </w:pPr>
            <w:r w:rsidRPr="0064046A">
              <w:rPr>
                <w:b/>
              </w:rPr>
              <w:t>"Exchange Rate Request"</w:t>
            </w:r>
          </w:p>
        </w:tc>
        <w:tc>
          <w:tcPr>
            <w:tcW w:w="4378" w:type="dxa"/>
          </w:tcPr>
          <w:p w14:paraId="4F312E2C" w14:textId="77777777" w:rsidR="005C02F0" w:rsidRPr="0064046A" w:rsidRDefault="005C02F0" w:rsidP="005C02F0">
            <w:r w:rsidRPr="0064046A">
              <w:t>as defined in the CUSC as at the Code Effective Date;</w:t>
            </w:r>
          </w:p>
        </w:tc>
      </w:tr>
      <w:tr w:rsidR="005C02F0" w:rsidRPr="0064046A" w14:paraId="77CE2A2A" w14:textId="77777777" w:rsidTr="004B0100">
        <w:trPr>
          <w:trHeight w:val="300"/>
        </w:trPr>
        <w:tc>
          <w:tcPr>
            <w:tcW w:w="4377" w:type="dxa"/>
          </w:tcPr>
          <w:p w14:paraId="25363D10" w14:textId="77777777" w:rsidR="005C02F0" w:rsidRPr="0064046A" w:rsidRDefault="005C02F0" w:rsidP="005C02F0">
            <w:pPr>
              <w:jc w:val="left"/>
              <w:rPr>
                <w:b/>
              </w:rPr>
            </w:pPr>
            <w:r w:rsidRPr="0064046A">
              <w:rPr>
                <w:b/>
              </w:rPr>
              <w:t>"Exemption"</w:t>
            </w:r>
          </w:p>
        </w:tc>
        <w:tc>
          <w:tcPr>
            <w:tcW w:w="4378" w:type="dxa"/>
          </w:tcPr>
          <w:p w14:paraId="2CD162F5" w14:textId="77777777" w:rsidR="005C02F0" w:rsidRPr="0064046A" w:rsidRDefault="005C02F0" w:rsidP="005C02F0">
            <w:r w:rsidRPr="0064046A">
              <w:t>an exemption granted under section 5 of the Act;</w:t>
            </w:r>
          </w:p>
        </w:tc>
      </w:tr>
      <w:tr w:rsidR="005C02F0" w:rsidRPr="0064046A" w14:paraId="1108DFDE" w14:textId="77777777" w:rsidTr="004B0100">
        <w:trPr>
          <w:trHeight w:val="300"/>
        </w:trPr>
        <w:tc>
          <w:tcPr>
            <w:tcW w:w="4377" w:type="dxa"/>
          </w:tcPr>
          <w:p w14:paraId="3B34934E" w14:textId="77777777" w:rsidR="005C02F0" w:rsidRPr="00B8573A" w:rsidRDefault="005C02F0" w:rsidP="005C02F0">
            <w:pPr>
              <w:jc w:val="left"/>
              <w:rPr>
                <w:b/>
              </w:rPr>
            </w:pPr>
            <w:r w:rsidRPr="00FC6B71">
              <w:t>"</w:t>
            </w:r>
            <w:r w:rsidRPr="00FC6B71">
              <w:rPr>
                <w:b/>
              </w:rPr>
              <w:t>External Interconnections</w:t>
            </w:r>
            <w:r w:rsidRPr="00FC6B71">
              <w:t>"</w:t>
            </w:r>
          </w:p>
        </w:tc>
        <w:tc>
          <w:tcPr>
            <w:tcW w:w="4378" w:type="dxa"/>
          </w:tcPr>
          <w:p w14:paraId="6B03EF86" w14:textId="77777777" w:rsidR="005C02F0" w:rsidRPr="00FC6B71" w:rsidRDefault="005C02F0" w:rsidP="005C02F0">
            <w:r w:rsidRPr="00FC6B71">
              <w:t xml:space="preserve">as defined in the Grid Code as at the Code Effective Date; </w:t>
            </w:r>
          </w:p>
        </w:tc>
      </w:tr>
      <w:tr w:rsidR="005C02F0" w:rsidRPr="0064046A" w14:paraId="01C9975E" w14:textId="77777777" w:rsidTr="004B0100">
        <w:trPr>
          <w:trHeight w:val="300"/>
        </w:trPr>
        <w:tc>
          <w:tcPr>
            <w:tcW w:w="4377" w:type="dxa"/>
          </w:tcPr>
          <w:p w14:paraId="1C81089D" w14:textId="77777777" w:rsidR="005C02F0" w:rsidRPr="00FC6B71" w:rsidRDefault="005C02F0" w:rsidP="005C02F0">
            <w:r w:rsidRPr="00FC6B71">
              <w:t xml:space="preserve"> “</w:t>
            </w:r>
            <w:r w:rsidRPr="00FC6B71">
              <w:rPr>
                <w:b/>
              </w:rPr>
              <w:t>Fast Track Criteria</w:t>
            </w:r>
            <w:r w:rsidRPr="00FC6B71">
              <w:t>”</w:t>
            </w:r>
          </w:p>
        </w:tc>
        <w:tc>
          <w:tcPr>
            <w:tcW w:w="4378" w:type="dxa"/>
          </w:tcPr>
          <w:p w14:paraId="1D343505" w14:textId="77777777" w:rsidR="005C02F0" w:rsidRPr="00FC6B71" w:rsidRDefault="005C02F0" w:rsidP="005C02F0">
            <w:r w:rsidRPr="00FC6B71">
              <w:t>means that a proposal, if implemented.</w:t>
            </w:r>
          </w:p>
          <w:p w14:paraId="76E2CD51" w14:textId="77777777" w:rsidR="005C02F0" w:rsidRPr="00FC6B71" w:rsidRDefault="005C02F0" w:rsidP="005C02F0">
            <w:r w:rsidRPr="00FC6B71">
              <w:t>(a)</w:t>
            </w:r>
            <w:r w:rsidRPr="00FC6B71">
              <w:tab/>
              <w:t>would meet the Self-Governance Criteria; and</w:t>
            </w:r>
          </w:p>
          <w:p w14:paraId="75EB87B8" w14:textId="77777777" w:rsidR="005C02F0" w:rsidRPr="00FC6B71" w:rsidRDefault="005C02F0" w:rsidP="005C02F0">
            <w:r w:rsidRPr="00FC6B71">
              <w:t>(b)</w:t>
            </w:r>
            <w:r w:rsidRPr="00FC6B71">
              <w:tab/>
              <w:t xml:space="preserve">is properly a housekeeping modification required </w:t>
            </w:r>
            <w:proofErr w:type="gramStart"/>
            <w:r w:rsidRPr="00FC6B71">
              <w:t>as a result of</w:t>
            </w:r>
            <w:proofErr w:type="gramEnd"/>
            <w:r w:rsidRPr="00FC6B71">
              <w:t xml:space="preserve"> some error or factual change, including but not limited to:</w:t>
            </w:r>
          </w:p>
          <w:p w14:paraId="67C2A23D" w14:textId="77777777" w:rsidR="005C02F0" w:rsidRPr="00FC6B71" w:rsidRDefault="005C02F0" w:rsidP="005C02F0">
            <w:r w:rsidRPr="00FC6B71">
              <w:tab/>
              <w:t>(</w:t>
            </w:r>
            <w:proofErr w:type="spellStart"/>
            <w:r w:rsidRPr="00FC6B71">
              <w:t>i</w:t>
            </w:r>
            <w:proofErr w:type="spellEnd"/>
            <w:r w:rsidRPr="00FC6B71">
              <w:t>)</w:t>
            </w:r>
            <w:r w:rsidRPr="00FC6B71">
              <w:tab/>
              <w:t xml:space="preserve">updating names or addresses listed in the </w:t>
            </w:r>
            <w:r w:rsidRPr="00FC6B71">
              <w:tab/>
            </w:r>
            <w:r w:rsidRPr="00FC6B71">
              <w:tab/>
            </w:r>
            <w:proofErr w:type="gramStart"/>
            <w:r w:rsidRPr="00FC6B71">
              <w:t>Code;</w:t>
            </w:r>
            <w:proofErr w:type="gramEnd"/>
          </w:p>
          <w:p w14:paraId="30D6FCDD" w14:textId="77777777" w:rsidR="005C02F0" w:rsidRPr="00FC6B71" w:rsidRDefault="005C02F0" w:rsidP="005C02F0">
            <w:r w:rsidRPr="00FC6B71">
              <w:tab/>
              <w:t>(ii)</w:t>
            </w:r>
            <w:r w:rsidRPr="00FC6B71">
              <w:tab/>
              <w:t xml:space="preserve">correcting minor typographical </w:t>
            </w:r>
            <w:proofErr w:type="gramStart"/>
            <w:r w:rsidRPr="00FC6B71">
              <w:t>errors;</w:t>
            </w:r>
            <w:proofErr w:type="gramEnd"/>
          </w:p>
          <w:p w14:paraId="42AF8A0B" w14:textId="77777777" w:rsidR="005C02F0" w:rsidRPr="00FC6B71" w:rsidRDefault="005C02F0" w:rsidP="005C02F0">
            <w:r w:rsidRPr="00FC6B71">
              <w:tab/>
              <w:t>(iii)</w:t>
            </w:r>
            <w:r w:rsidRPr="00FC6B71">
              <w:tab/>
              <w:t xml:space="preserve">correcting formatting and consistency errors, </w:t>
            </w:r>
            <w:r w:rsidRPr="00FC6B71">
              <w:tab/>
            </w:r>
            <w:r w:rsidRPr="00FC6B71">
              <w:tab/>
              <w:t>such as paragraph numbering; or</w:t>
            </w:r>
          </w:p>
          <w:p w14:paraId="634FA714" w14:textId="77777777" w:rsidR="005C02F0" w:rsidRPr="00FC6B71" w:rsidRDefault="005C02F0" w:rsidP="005C02F0">
            <w:r w:rsidRPr="00FC6B71">
              <w:lastRenderedPageBreak/>
              <w:tab/>
              <w:t>(iv)</w:t>
            </w:r>
            <w:r w:rsidRPr="00FC6B71">
              <w:tab/>
              <w:t xml:space="preserve">updating out of date references to other </w:t>
            </w:r>
            <w:r w:rsidRPr="00FC6B71">
              <w:tab/>
            </w:r>
            <w:r w:rsidRPr="00FC6B71">
              <w:tab/>
            </w:r>
            <w:r w:rsidRPr="00FC6B71">
              <w:tab/>
              <w:t>documents or paragraphs.</w:t>
            </w:r>
          </w:p>
        </w:tc>
      </w:tr>
      <w:tr w:rsidR="005C02F0" w:rsidRPr="0064046A" w14:paraId="442F833E" w14:textId="77777777" w:rsidTr="004B0100">
        <w:trPr>
          <w:trHeight w:val="300"/>
        </w:trPr>
        <w:tc>
          <w:tcPr>
            <w:tcW w:w="4377" w:type="dxa"/>
          </w:tcPr>
          <w:p w14:paraId="2DC0903F" w14:textId="77777777" w:rsidR="005C02F0" w:rsidRPr="00A762C4" w:rsidRDefault="005C02F0" w:rsidP="005C02F0">
            <w:r w:rsidRPr="00A762C4">
              <w:rPr>
                <w:b/>
              </w:rPr>
              <w:lastRenderedPageBreak/>
              <w:t>“FES Scenarios”</w:t>
            </w:r>
          </w:p>
        </w:tc>
        <w:tc>
          <w:tcPr>
            <w:tcW w:w="4378" w:type="dxa"/>
          </w:tcPr>
          <w:p w14:paraId="4F6A82FA" w14:textId="1D184C3F" w:rsidR="005C02F0" w:rsidRPr="00A762C4" w:rsidRDefault="005C02F0" w:rsidP="005C02F0">
            <w:r w:rsidRPr="00A762C4">
              <w:t xml:space="preserve">means the forecast future generation (listed in order of likely operation) and Demand backgrounds to be provided by </w:t>
            </w:r>
            <w:r>
              <w:t>The Company</w:t>
            </w:r>
            <w:r w:rsidRPr="00A762C4">
              <w:t xml:space="preserve"> which are to be utilised for the purposes of the development of the Network Options Assessment;</w:t>
            </w:r>
          </w:p>
        </w:tc>
      </w:tr>
      <w:tr w:rsidR="005C02F0" w:rsidRPr="0064046A" w14:paraId="3E36F4FA" w14:textId="77777777" w:rsidTr="004B0100">
        <w:trPr>
          <w:trHeight w:val="300"/>
        </w:trPr>
        <w:tc>
          <w:tcPr>
            <w:tcW w:w="4377" w:type="dxa"/>
          </w:tcPr>
          <w:p w14:paraId="6DCAB3DE" w14:textId="77777777" w:rsidR="005C02F0" w:rsidRPr="0064046A" w:rsidRDefault="005C02F0" w:rsidP="005C02F0">
            <w:pPr>
              <w:jc w:val="left"/>
              <w:rPr>
                <w:b/>
              </w:rPr>
            </w:pPr>
            <w:r w:rsidRPr="0064046A">
              <w:rPr>
                <w:b/>
              </w:rPr>
              <w:t>"Financial Year"</w:t>
            </w:r>
          </w:p>
        </w:tc>
        <w:tc>
          <w:tcPr>
            <w:tcW w:w="4378" w:type="dxa"/>
          </w:tcPr>
          <w:p w14:paraId="14633D65" w14:textId="77777777" w:rsidR="005C02F0" w:rsidRPr="0064046A" w:rsidRDefault="005C02F0" w:rsidP="005C02F0">
            <w:r w:rsidRPr="0064046A">
              <w:t>the period of 12 months ending on 31 March in each calendar year;</w:t>
            </w:r>
          </w:p>
        </w:tc>
      </w:tr>
      <w:tr w:rsidR="005C02F0" w:rsidRPr="0064046A" w14:paraId="188033DE" w14:textId="77777777" w:rsidTr="004B0100">
        <w:trPr>
          <w:trHeight w:val="300"/>
        </w:trPr>
        <w:tc>
          <w:tcPr>
            <w:tcW w:w="4377" w:type="dxa"/>
          </w:tcPr>
          <w:p w14:paraId="5D60F7E1" w14:textId="77777777" w:rsidR="005C02F0" w:rsidRPr="0064046A" w:rsidRDefault="005C02F0" w:rsidP="005C02F0">
            <w:pPr>
              <w:jc w:val="left"/>
              <w:rPr>
                <w:b/>
              </w:rPr>
            </w:pPr>
            <w:r w:rsidRPr="0064046A">
              <w:rPr>
                <w:b/>
              </w:rPr>
              <w:t>"Flexibility Parameters"</w:t>
            </w:r>
          </w:p>
        </w:tc>
        <w:tc>
          <w:tcPr>
            <w:tcW w:w="4378" w:type="dxa"/>
          </w:tcPr>
          <w:p w14:paraId="6C126381" w14:textId="77777777" w:rsidR="005C02F0" w:rsidRPr="0064046A" w:rsidRDefault="005C02F0" w:rsidP="005C02F0">
            <w:r w:rsidRPr="0064046A">
              <w:t>as defined in Section C, Part Two, paragraph 3.7;</w:t>
            </w:r>
          </w:p>
        </w:tc>
      </w:tr>
      <w:tr w:rsidR="005C02F0" w:rsidRPr="0064046A" w14:paraId="60D5CE70" w14:textId="77777777" w:rsidTr="004B0100">
        <w:trPr>
          <w:trHeight w:val="300"/>
        </w:trPr>
        <w:tc>
          <w:tcPr>
            <w:tcW w:w="4377" w:type="dxa"/>
          </w:tcPr>
          <w:p w14:paraId="095283A0" w14:textId="77777777" w:rsidR="005C02F0" w:rsidRPr="0064046A" w:rsidRDefault="005C02F0" w:rsidP="005C02F0">
            <w:pPr>
              <w:jc w:val="left"/>
              <w:rPr>
                <w:b/>
              </w:rPr>
            </w:pPr>
            <w:r w:rsidRPr="0064046A">
              <w:rPr>
                <w:b/>
              </w:rPr>
              <w:t>"Force Majeure"</w:t>
            </w:r>
          </w:p>
        </w:tc>
        <w:tc>
          <w:tcPr>
            <w:tcW w:w="4378" w:type="dxa"/>
          </w:tcPr>
          <w:p w14:paraId="3D90388A" w14:textId="77777777" w:rsidR="005C02F0" w:rsidRPr="0064046A" w:rsidRDefault="005C02F0" w:rsidP="005C02F0">
            <w:r w:rsidRPr="0064046A">
              <w:t xml:space="preserve">in relation to any Party, any event or circumstance which is beyond the reasonable control of such Party and which results in or causes the failure of that Party to perform any of its obligations under the Code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Plant and Apparatus (which could not have been prevented by Good Industry Practice), governmental restraint, Act of Parliament, other legislation, bye law  and Directive (not being any order, regulation or direction under sections 32, 33, 34 and 35 of the Act) provided that lack of funds or performance or non-performance by an Other Code Party shall not be interpreted as a cause beyond the reasonable control of that Party </w:t>
            </w:r>
            <w:r w:rsidRPr="0064046A">
              <w:rPr>
                <w:iCs/>
              </w:rPr>
              <w:t>and provided, for the avoidance of doubt, that weather conditions which are reasonably to be expected at the location of the event or circumstance are also excluded as not being beyond the reasonable control of that Party</w:t>
            </w:r>
            <w:r w:rsidRPr="0064046A">
              <w:t>;</w:t>
            </w:r>
          </w:p>
        </w:tc>
      </w:tr>
      <w:tr w:rsidR="005C02F0" w:rsidRPr="0064046A" w14:paraId="13CED405" w14:textId="77777777" w:rsidTr="004B0100">
        <w:trPr>
          <w:trHeight w:val="300"/>
        </w:trPr>
        <w:tc>
          <w:tcPr>
            <w:tcW w:w="4377" w:type="dxa"/>
          </w:tcPr>
          <w:p w14:paraId="055D8365" w14:textId="77777777" w:rsidR="005C02F0" w:rsidRPr="0064046A" w:rsidRDefault="005C02F0" w:rsidP="005C02F0">
            <w:pPr>
              <w:jc w:val="left"/>
              <w:rPr>
                <w:b/>
              </w:rPr>
            </w:pPr>
            <w:r w:rsidRPr="0064046A">
              <w:rPr>
                <w:b/>
              </w:rPr>
              <w:lastRenderedPageBreak/>
              <w:t>“Forecast Offshore Construction Cost”</w:t>
            </w:r>
          </w:p>
        </w:tc>
        <w:tc>
          <w:tcPr>
            <w:tcW w:w="4378" w:type="dxa"/>
          </w:tcPr>
          <w:p w14:paraId="6F8671F6" w14:textId="77777777" w:rsidR="005C02F0" w:rsidRPr="0064046A" w:rsidRDefault="005C02F0" w:rsidP="005C02F0">
            <w:r w:rsidRPr="0064046A">
              <w:t>the forecast total cost of Offshore Construction Works as set out in the relevant Offshore TO Construction Agreement;</w:t>
            </w:r>
          </w:p>
        </w:tc>
      </w:tr>
      <w:tr w:rsidR="005C02F0" w:rsidRPr="0064046A" w14:paraId="0AA26735" w14:textId="77777777" w:rsidTr="004B0100">
        <w:trPr>
          <w:trHeight w:val="300"/>
        </w:trPr>
        <w:tc>
          <w:tcPr>
            <w:tcW w:w="4377" w:type="dxa"/>
          </w:tcPr>
          <w:p w14:paraId="00A87BCB" w14:textId="77777777" w:rsidR="005C02F0" w:rsidRPr="0064046A" w:rsidRDefault="005C02F0" w:rsidP="005C02F0">
            <w:pPr>
              <w:jc w:val="left"/>
              <w:rPr>
                <w:b/>
              </w:rPr>
            </w:pPr>
            <w:r w:rsidRPr="0064046A">
              <w:rPr>
                <w:b/>
              </w:rPr>
              <w:t>"Frequency"</w:t>
            </w:r>
          </w:p>
        </w:tc>
        <w:tc>
          <w:tcPr>
            <w:tcW w:w="4378" w:type="dxa"/>
          </w:tcPr>
          <w:p w14:paraId="5AA1C228" w14:textId="705D1F27" w:rsidR="005C02F0" w:rsidRPr="0064046A" w:rsidRDefault="005C02F0" w:rsidP="005C02F0">
            <w:r w:rsidRPr="0064046A">
              <w:t>the number of alternating cycle</w:t>
            </w:r>
            <w:r>
              <w:t>s</w:t>
            </w:r>
            <w:r w:rsidRPr="0064046A">
              <w:t xml:space="preserve"> per second (expressed in Hertz) at which a System is running;</w:t>
            </w:r>
          </w:p>
        </w:tc>
      </w:tr>
      <w:tr w:rsidR="005C02F0" w:rsidRPr="0064046A" w14:paraId="30F47119" w14:textId="77777777" w:rsidTr="004B0100">
        <w:trPr>
          <w:trHeight w:val="300"/>
        </w:trPr>
        <w:tc>
          <w:tcPr>
            <w:tcW w:w="4377" w:type="dxa"/>
          </w:tcPr>
          <w:p w14:paraId="135DFFB3" w14:textId="77777777" w:rsidR="005C02F0" w:rsidRPr="0064046A" w:rsidRDefault="005C02F0" w:rsidP="005C02F0">
            <w:pPr>
              <w:jc w:val="left"/>
              <w:rPr>
                <w:b/>
              </w:rPr>
            </w:pPr>
            <w:r w:rsidRPr="0064046A">
              <w:rPr>
                <w:b/>
              </w:rPr>
              <w:t>"Framework Agreement"</w:t>
            </w:r>
          </w:p>
        </w:tc>
        <w:tc>
          <w:tcPr>
            <w:tcW w:w="4378" w:type="dxa"/>
          </w:tcPr>
          <w:p w14:paraId="18272649" w14:textId="77777777" w:rsidR="005C02F0" w:rsidRPr="0064046A" w:rsidRDefault="005C02F0" w:rsidP="005C02F0">
            <w:r w:rsidRPr="0064046A">
              <w:t>the agreement of that title, in the form approved by the Secretary of State, by which this Code is made contractually binding between the parties to that agreement, as amended from time to time with the approval of the Secretary of State;</w:t>
            </w:r>
          </w:p>
        </w:tc>
      </w:tr>
      <w:tr w:rsidR="005C02F0" w:rsidRPr="0064046A" w14:paraId="059BEB27" w14:textId="77777777" w:rsidTr="004B0100">
        <w:trPr>
          <w:trHeight w:val="300"/>
        </w:trPr>
        <w:tc>
          <w:tcPr>
            <w:tcW w:w="4377" w:type="dxa"/>
          </w:tcPr>
          <w:p w14:paraId="2CA396DD" w14:textId="77777777" w:rsidR="005C02F0" w:rsidRPr="0064046A" w:rsidRDefault="005C02F0" w:rsidP="005C02F0">
            <w:pPr>
              <w:jc w:val="left"/>
              <w:rPr>
                <w:b/>
              </w:rPr>
            </w:pPr>
            <w:r w:rsidRPr="0064046A">
              <w:rPr>
                <w:b/>
              </w:rPr>
              <w:t>"Fuel Security Code"</w:t>
            </w:r>
          </w:p>
        </w:tc>
        <w:tc>
          <w:tcPr>
            <w:tcW w:w="4378" w:type="dxa"/>
          </w:tcPr>
          <w:p w14:paraId="204917C7" w14:textId="77777777" w:rsidR="005C02F0" w:rsidRDefault="005C02F0" w:rsidP="005C02F0">
            <w:pPr>
              <w:pStyle w:val="NormalS"/>
              <w:spacing w:after="120"/>
            </w:pPr>
            <w:r>
              <w:t xml:space="preserve">the Code of that name designated by the Secretary of State, as from time to time modified in accordance with the </w:t>
            </w:r>
            <w:r w:rsidRPr="00810F69">
              <w:rPr>
                <w:b/>
                <w:bCs/>
              </w:rPr>
              <w:t xml:space="preserve">ESO Licence </w:t>
            </w:r>
            <w:r>
              <w:t xml:space="preserve">or Transmission </w:t>
            </w:r>
            <w:proofErr w:type="gramStart"/>
            <w:r>
              <w:t>Licences;</w:t>
            </w:r>
            <w:proofErr w:type="gramEnd"/>
          </w:p>
          <w:p w14:paraId="1ADF5A67" w14:textId="2F2E5A40" w:rsidR="005C02F0" w:rsidRPr="0064046A" w:rsidRDefault="005C02F0" w:rsidP="005C02F0">
            <w:pPr>
              <w:pStyle w:val="NormalS"/>
              <w:spacing w:after="120"/>
            </w:pPr>
          </w:p>
        </w:tc>
      </w:tr>
      <w:tr w:rsidR="005C02F0" w:rsidRPr="0064046A" w14:paraId="003F1A13" w14:textId="77777777" w:rsidTr="004B0100">
        <w:trPr>
          <w:trHeight w:val="300"/>
        </w:trPr>
        <w:tc>
          <w:tcPr>
            <w:tcW w:w="4377" w:type="dxa"/>
          </w:tcPr>
          <w:p w14:paraId="3DB7A022" w14:textId="6B48A149" w:rsidR="005C02F0" w:rsidRPr="009A0321" w:rsidRDefault="005C02F0" w:rsidP="005C02F0">
            <w:pPr>
              <w:jc w:val="left"/>
              <w:rPr>
                <w:b/>
                <w:u w:val="single"/>
              </w:rPr>
            </w:pPr>
            <w:r w:rsidRPr="006C0456">
              <w:rPr>
                <w:b/>
                <w:bCs/>
                <w:u w:val="single"/>
              </w:rPr>
              <w:t>“Gas System Planner Licence” or “GSP Licence”</w:t>
            </w:r>
          </w:p>
        </w:tc>
        <w:tc>
          <w:tcPr>
            <w:tcW w:w="4378" w:type="dxa"/>
          </w:tcPr>
          <w:p w14:paraId="48870E5E" w14:textId="4F42D489" w:rsidR="005C02F0" w:rsidRPr="005F36F2" w:rsidRDefault="005C02F0" w:rsidP="005C02F0">
            <w:pPr>
              <w:pStyle w:val="NormalS"/>
            </w:pPr>
            <w:r w:rsidRPr="006717A4">
              <w:rPr>
                <w:u w:val="single"/>
              </w:rPr>
              <w:t>means a licence granted or treated as granted under section 7AA(1) of the Gas Act 1986</w:t>
            </w:r>
            <w:r>
              <w:rPr>
                <w:u w:val="single"/>
              </w:rPr>
              <w:t>;</w:t>
            </w:r>
          </w:p>
        </w:tc>
      </w:tr>
      <w:tr w:rsidR="005C02F0" w:rsidRPr="0064046A" w14:paraId="28666B78" w14:textId="77777777" w:rsidTr="004B0100">
        <w:trPr>
          <w:trHeight w:val="300"/>
        </w:trPr>
        <w:tc>
          <w:tcPr>
            <w:tcW w:w="4377" w:type="dxa"/>
          </w:tcPr>
          <w:p w14:paraId="60B34A67" w14:textId="3009EFB6" w:rsidR="005C02F0" w:rsidRDefault="005C02F0" w:rsidP="005C02F0">
            <w:pPr>
              <w:jc w:val="left"/>
              <w:rPr>
                <w:b/>
              </w:rPr>
            </w:pPr>
            <w:r w:rsidRPr="00F35A74">
              <w:rPr>
                <w:rFonts w:cs="Arial"/>
                <w:b/>
                <w:bCs/>
              </w:rPr>
              <w:t>“Gate 1 Agreements”</w:t>
            </w:r>
          </w:p>
        </w:tc>
        <w:tc>
          <w:tcPr>
            <w:tcW w:w="4378" w:type="dxa"/>
          </w:tcPr>
          <w:p w14:paraId="593A3093" w14:textId="256D167E" w:rsidR="005C02F0" w:rsidRDefault="005C02F0" w:rsidP="005C02F0">
            <w:pPr>
              <w:pStyle w:val="NormalS"/>
            </w:pPr>
            <w:r>
              <w:t>as defined in the</w:t>
            </w:r>
            <w:r w:rsidRPr="00933BEC">
              <w:rPr>
                <w:b/>
                <w:bCs/>
              </w:rPr>
              <w:t xml:space="preserve"> </w:t>
            </w:r>
            <w:r w:rsidRPr="00B91D2A">
              <w:t>CUSC</w:t>
            </w:r>
            <w:r>
              <w:t>;</w:t>
            </w:r>
          </w:p>
        </w:tc>
      </w:tr>
      <w:tr w:rsidR="005C02F0" w:rsidRPr="0064046A" w14:paraId="7014E8DA" w14:textId="77777777" w:rsidTr="004B0100">
        <w:trPr>
          <w:trHeight w:val="300"/>
        </w:trPr>
        <w:tc>
          <w:tcPr>
            <w:tcW w:w="4377" w:type="dxa"/>
          </w:tcPr>
          <w:p w14:paraId="7C359BEE" w14:textId="083DDBCF" w:rsidR="005C02F0" w:rsidRDefault="005C02F0" w:rsidP="005C02F0">
            <w:pPr>
              <w:jc w:val="left"/>
              <w:rPr>
                <w:b/>
              </w:rPr>
            </w:pPr>
            <w:r>
              <w:rPr>
                <w:rFonts w:cs="Arial"/>
                <w:b/>
                <w:bCs/>
              </w:rPr>
              <w:t>“Gate 1 Applicant”</w:t>
            </w:r>
          </w:p>
        </w:tc>
        <w:tc>
          <w:tcPr>
            <w:tcW w:w="4378" w:type="dxa"/>
          </w:tcPr>
          <w:p w14:paraId="2FABE249" w14:textId="6504B6D7" w:rsidR="005C02F0" w:rsidRDefault="005C02F0" w:rsidP="005C02F0">
            <w:pPr>
              <w:pStyle w:val="NormalS"/>
            </w:pPr>
            <w:r>
              <w:t>as defined in the</w:t>
            </w:r>
            <w:r w:rsidRPr="00933BEC">
              <w:rPr>
                <w:b/>
                <w:bCs/>
              </w:rPr>
              <w:t xml:space="preserve"> </w:t>
            </w:r>
            <w:r w:rsidRPr="00B91D2A">
              <w:t>CUSC</w:t>
            </w:r>
            <w:r>
              <w:t>;</w:t>
            </w:r>
          </w:p>
        </w:tc>
      </w:tr>
      <w:tr w:rsidR="005C02F0" w:rsidRPr="0064046A" w14:paraId="33F1D428" w14:textId="77777777" w:rsidTr="004B0100">
        <w:trPr>
          <w:trHeight w:val="300"/>
        </w:trPr>
        <w:tc>
          <w:tcPr>
            <w:tcW w:w="4377" w:type="dxa"/>
          </w:tcPr>
          <w:p w14:paraId="177923C4" w14:textId="48263AA3" w:rsidR="005C02F0" w:rsidRDefault="005C02F0" w:rsidP="005C02F0">
            <w:pPr>
              <w:jc w:val="left"/>
              <w:rPr>
                <w:b/>
              </w:rPr>
            </w:pPr>
            <w:r w:rsidRPr="00F35A74">
              <w:rPr>
                <w:rFonts w:cs="Arial"/>
                <w:b/>
                <w:bCs/>
              </w:rPr>
              <w:t>“Gate 1 Application”</w:t>
            </w:r>
          </w:p>
        </w:tc>
        <w:tc>
          <w:tcPr>
            <w:tcW w:w="4378" w:type="dxa"/>
          </w:tcPr>
          <w:p w14:paraId="1D5DD645" w14:textId="00E7327F" w:rsidR="005C02F0" w:rsidRDefault="005C02F0" w:rsidP="005C02F0">
            <w:pPr>
              <w:pStyle w:val="NormalS"/>
            </w:pPr>
            <w:r>
              <w:t>as defined in the</w:t>
            </w:r>
            <w:r w:rsidRPr="00933BEC">
              <w:rPr>
                <w:b/>
                <w:bCs/>
              </w:rPr>
              <w:t xml:space="preserve"> </w:t>
            </w:r>
            <w:r w:rsidRPr="00B91D2A">
              <w:t>CUSC</w:t>
            </w:r>
            <w:r>
              <w:t>;</w:t>
            </w:r>
          </w:p>
        </w:tc>
      </w:tr>
      <w:tr w:rsidR="005C02F0" w:rsidRPr="0064046A" w14:paraId="0C584DBF" w14:textId="77777777" w:rsidTr="004B0100">
        <w:trPr>
          <w:trHeight w:val="300"/>
        </w:trPr>
        <w:tc>
          <w:tcPr>
            <w:tcW w:w="4377" w:type="dxa"/>
          </w:tcPr>
          <w:p w14:paraId="5F64DA1F" w14:textId="7DA46005" w:rsidR="005C02F0" w:rsidRDefault="005C02F0" w:rsidP="005C02F0">
            <w:pPr>
              <w:jc w:val="left"/>
              <w:rPr>
                <w:b/>
              </w:rPr>
            </w:pPr>
            <w:r w:rsidRPr="00F35A74">
              <w:rPr>
                <w:rFonts w:cs="Arial"/>
                <w:b/>
                <w:bCs/>
              </w:rPr>
              <w:t>“Gate 1 Offer”</w:t>
            </w:r>
          </w:p>
        </w:tc>
        <w:tc>
          <w:tcPr>
            <w:tcW w:w="4378" w:type="dxa"/>
          </w:tcPr>
          <w:p w14:paraId="3B10BE10" w14:textId="4088E430" w:rsidR="005C02F0" w:rsidRDefault="005C02F0" w:rsidP="005C02F0">
            <w:pPr>
              <w:pStyle w:val="NormalS"/>
            </w:pPr>
            <w:r>
              <w:t>as defined in the</w:t>
            </w:r>
            <w:r w:rsidRPr="00933BEC">
              <w:rPr>
                <w:b/>
                <w:bCs/>
              </w:rPr>
              <w:t xml:space="preserve"> </w:t>
            </w:r>
            <w:r w:rsidRPr="00B91D2A">
              <w:t>CUSC</w:t>
            </w:r>
            <w:r>
              <w:t>;</w:t>
            </w:r>
          </w:p>
        </w:tc>
      </w:tr>
      <w:tr w:rsidR="005C02F0" w:rsidRPr="0064046A" w14:paraId="2B27E5C3" w14:textId="77777777" w:rsidTr="004B0100">
        <w:trPr>
          <w:trHeight w:val="300"/>
        </w:trPr>
        <w:tc>
          <w:tcPr>
            <w:tcW w:w="4377" w:type="dxa"/>
          </w:tcPr>
          <w:p w14:paraId="32AB5B60" w14:textId="260493BB" w:rsidR="005C02F0" w:rsidRDefault="005C02F0" w:rsidP="005C02F0">
            <w:pPr>
              <w:jc w:val="left"/>
              <w:rPr>
                <w:b/>
              </w:rPr>
            </w:pPr>
            <w:r w:rsidRPr="00F35A74">
              <w:rPr>
                <w:rFonts w:cs="Arial"/>
                <w:b/>
                <w:bCs/>
              </w:rPr>
              <w:t>“Gate 2 Agreements”</w:t>
            </w:r>
          </w:p>
        </w:tc>
        <w:tc>
          <w:tcPr>
            <w:tcW w:w="4378" w:type="dxa"/>
          </w:tcPr>
          <w:p w14:paraId="72DD342F" w14:textId="5EA6EC2A" w:rsidR="005C02F0" w:rsidRDefault="005C02F0" w:rsidP="005C02F0">
            <w:pPr>
              <w:pStyle w:val="NormalS"/>
            </w:pPr>
            <w:r>
              <w:t>as defined in the</w:t>
            </w:r>
            <w:r w:rsidRPr="00933BEC">
              <w:rPr>
                <w:b/>
                <w:bCs/>
              </w:rPr>
              <w:t xml:space="preserve"> </w:t>
            </w:r>
            <w:r w:rsidRPr="00B91D2A">
              <w:t>CUSC</w:t>
            </w:r>
            <w:r>
              <w:t>;</w:t>
            </w:r>
          </w:p>
        </w:tc>
      </w:tr>
      <w:tr w:rsidR="005C02F0" w:rsidRPr="0064046A" w14:paraId="0E833FDC" w14:textId="77777777" w:rsidTr="004B0100">
        <w:trPr>
          <w:trHeight w:val="300"/>
        </w:trPr>
        <w:tc>
          <w:tcPr>
            <w:tcW w:w="4377" w:type="dxa"/>
          </w:tcPr>
          <w:p w14:paraId="253977EC" w14:textId="18A446C6" w:rsidR="005C02F0" w:rsidRDefault="005C02F0" w:rsidP="005C02F0">
            <w:pPr>
              <w:jc w:val="left"/>
              <w:rPr>
                <w:b/>
              </w:rPr>
            </w:pPr>
            <w:r w:rsidRPr="00F35A74">
              <w:rPr>
                <w:rFonts w:cs="Arial"/>
                <w:b/>
                <w:bCs/>
              </w:rPr>
              <w:t>“Gate 2 Application”</w:t>
            </w:r>
          </w:p>
        </w:tc>
        <w:tc>
          <w:tcPr>
            <w:tcW w:w="4378" w:type="dxa"/>
          </w:tcPr>
          <w:p w14:paraId="28BA4F5C" w14:textId="44BEEDAF" w:rsidR="005C02F0" w:rsidRDefault="005C02F0" w:rsidP="005C02F0">
            <w:pPr>
              <w:pStyle w:val="NormalS"/>
            </w:pPr>
            <w:r>
              <w:t>as defined in the</w:t>
            </w:r>
            <w:r w:rsidRPr="00933BEC">
              <w:rPr>
                <w:b/>
                <w:bCs/>
              </w:rPr>
              <w:t xml:space="preserve"> </w:t>
            </w:r>
            <w:r w:rsidRPr="00B91D2A">
              <w:t>CUSC</w:t>
            </w:r>
            <w:r>
              <w:t>;</w:t>
            </w:r>
          </w:p>
        </w:tc>
      </w:tr>
      <w:tr w:rsidR="005C02F0" w:rsidRPr="0064046A" w14:paraId="1D399649" w14:textId="77777777" w:rsidTr="004B0100">
        <w:trPr>
          <w:trHeight w:val="300"/>
        </w:trPr>
        <w:tc>
          <w:tcPr>
            <w:tcW w:w="4377" w:type="dxa"/>
          </w:tcPr>
          <w:p w14:paraId="5C35A0AE" w14:textId="713BEB99" w:rsidR="005C02F0" w:rsidRDefault="005C02F0" w:rsidP="005C02F0">
            <w:pPr>
              <w:jc w:val="left"/>
              <w:rPr>
                <w:b/>
              </w:rPr>
            </w:pPr>
            <w:r>
              <w:rPr>
                <w:rFonts w:cs="Arial"/>
                <w:b/>
                <w:bCs/>
              </w:rPr>
              <w:t>“Gate 2 Offer”</w:t>
            </w:r>
          </w:p>
        </w:tc>
        <w:tc>
          <w:tcPr>
            <w:tcW w:w="4378" w:type="dxa"/>
          </w:tcPr>
          <w:p w14:paraId="1062112D" w14:textId="6BB13806" w:rsidR="005C02F0" w:rsidRDefault="005C02F0" w:rsidP="005C02F0">
            <w:pPr>
              <w:pStyle w:val="NormalS"/>
            </w:pPr>
            <w:r>
              <w:t>as defined in the</w:t>
            </w:r>
            <w:r w:rsidRPr="00933BEC">
              <w:rPr>
                <w:b/>
                <w:bCs/>
              </w:rPr>
              <w:t xml:space="preserve"> </w:t>
            </w:r>
            <w:r w:rsidRPr="00B91D2A">
              <w:t>CUSC</w:t>
            </w:r>
            <w:r>
              <w:t>;</w:t>
            </w:r>
          </w:p>
        </w:tc>
      </w:tr>
      <w:tr w:rsidR="005C02F0" w:rsidRPr="0064046A" w14:paraId="404F769B" w14:textId="77777777" w:rsidTr="004B0100">
        <w:trPr>
          <w:trHeight w:val="300"/>
        </w:trPr>
        <w:tc>
          <w:tcPr>
            <w:tcW w:w="4377" w:type="dxa"/>
          </w:tcPr>
          <w:p w14:paraId="45472511" w14:textId="22CA4C56" w:rsidR="005C02F0" w:rsidRDefault="005C02F0" w:rsidP="005C02F0">
            <w:pPr>
              <w:jc w:val="left"/>
              <w:rPr>
                <w:b/>
              </w:rPr>
            </w:pPr>
            <w:r w:rsidRPr="00F35A74">
              <w:rPr>
                <w:rFonts w:cs="Arial"/>
                <w:b/>
                <w:bCs/>
              </w:rPr>
              <w:t>“Gated Application and Offer Process”</w:t>
            </w:r>
          </w:p>
        </w:tc>
        <w:tc>
          <w:tcPr>
            <w:tcW w:w="4378" w:type="dxa"/>
          </w:tcPr>
          <w:p w14:paraId="5565E001" w14:textId="08BF3C23" w:rsidR="005C02F0" w:rsidRDefault="005C02F0" w:rsidP="005C02F0">
            <w:pPr>
              <w:pStyle w:val="NormalS"/>
            </w:pPr>
            <w:r>
              <w:t>as defined in the</w:t>
            </w:r>
            <w:r w:rsidRPr="00933BEC">
              <w:rPr>
                <w:b/>
                <w:bCs/>
              </w:rPr>
              <w:t xml:space="preserve"> </w:t>
            </w:r>
            <w:r w:rsidRPr="00B91D2A">
              <w:t>CUSC</w:t>
            </w:r>
            <w:r>
              <w:t>;</w:t>
            </w:r>
          </w:p>
        </w:tc>
      </w:tr>
      <w:tr w:rsidR="005C02F0" w:rsidRPr="0064046A" w14:paraId="0CD45DCE" w14:textId="77777777" w:rsidTr="004B0100">
        <w:trPr>
          <w:trHeight w:val="300"/>
        </w:trPr>
        <w:tc>
          <w:tcPr>
            <w:tcW w:w="4377" w:type="dxa"/>
          </w:tcPr>
          <w:p w14:paraId="27F9D72B" w14:textId="45DF4D8B" w:rsidR="005C02F0" w:rsidRDefault="005C02F0" w:rsidP="005C02F0">
            <w:pPr>
              <w:jc w:val="left"/>
              <w:rPr>
                <w:b/>
              </w:rPr>
            </w:pPr>
            <w:r w:rsidRPr="00F35A74">
              <w:rPr>
                <w:rFonts w:cs="Arial"/>
                <w:b/>
                <w:bCs/>
              </w:rPr>
              <w:t>“Gated Application Window”</w:t>
            </w:r>
          </w:p>
        </w:tc>
        <w:tc>
          <w:tcPr>
            <w:tcW w:w="4378" w:type="dxa"/>
          </w:tcPr>
          <w:p w14:paraId="36C05D9F" w14:textId="2B72CB3B" w:rsidR="005C02F0" w:rsidRDefault="005C02F0" w:rsidP="005C02F0">
            <w:pPr>
              <w:pStyle w:val="NormalS"/>
            </w:pPr>
            <w:r>
              <w:t>as defined in the</w:t>
            </w:r>
            <w:r w:rsidRPr="00933BEC">
              <w:rPr>
                <w:b/>
                <w:bCs/>
              </w:rPr>
              <w:t xml:space="preserve"> </w:t>
            </w:r>
            <w:r w:rsidRPr="00B91D2A">
              <w:t>CUSC</w:t>
            </w:r>
            <w:r>
              <w:t>;</w:t>
            </w:r>
          </w:p>
        </w:tc>
      </w:tr>
      <w:tr w:rsidR="005C02F0" w:rsidRPr="0064046A" w14:paraId="3F0DC899" w14:textId="77777777" w:rsidTr="004B0100">
        <w:trPr>
          <w:trHeight w:val="300"/>
        </w:trPr>
        <w:tc>
          <w:tcPr>
            <w:tcW w:w="4377" w:type="dxa"/>
          </w:tcPr>
          <w:p w14:paraId="163AEE28" w14:textId="22AEA038" w:rsidR="005C02F0" w:rsidRDefault="005C02F0" w:rsidP="005C02F0">
            <w:pPr>
              <w:jc w:val="left"/>
              <w:rPr>
                <w:b/>
              </w:rPr>
            </w:pPr>
            <w:r>
              <w:rPr>
                <w:rFonts w:cs="Arial"/>
                <w:b/>
                <w:bCs/>
              </w:rPr>
              <w:t>“Gated Design Process”</w:t>
            </w:r>
          </w:p>
        </w:tc>
        <w:tc>
          <w:tcPr>
            <w:tcW w:w="4378" w:type="dxa"/>
          </w:tcPr>
          <w:p w14:paraId="6DCF26BB" w14:textId="6DEB58F8" w:rsidR="005C02F0" w:rsidRDefault="005C02F0" w:rsidP="005C02F0">
            <w:pPr>
              <w:pStyle w:val="NormalS"/>
            </w:pPr>
            <w:r>
              <w:t>as defined in the</w:t>
            </w:r>
            <w:r w:rsidRPr="00933BEC">
              <w:rPr>
                <w:b/>
                <w:bCs/>
              </w:rPr>
              <w:t xml:space="preserve"> </w:t>
            </w:r>
            <w:r w:rsidRPr="00B91D2A">
              <w:t>CUSC</w:t>
            </w:r>
            <w:r>
              <w:t>;</w:t>
            </w:r>
          </w:p>
        </w:tc>
      </w:tr>
      <w:tr w:rsidR="005C02F0" w:rsidRPr="0064046A" w14:paraId="49DDDD4E" w14:textId="77777777" w:rsidTr="004B0100">
        <w:trPr>
          <w:trHeight w:val="300"/>
        </w:trPr>
        <w:tc>
          <w:tcPr>
            <w:tcW w:w="4377" w:type="dxa"/>
          </w:tcPr>
          <w:p w14:paraId="58C69AFF" w14:textId="20454C34" w:rsidR="005C02F0" w:rsidRDefault="005C02F0" w:rsidP="005C02F0">
            <w:pPr>
              <w:jc w:val="left"/>
              <w:rPr>
                <w:b/>
              </w:rPr>
            </w:pPr>
            <w:r>
              <w:rPr>
                <w:rFonts w:cs="Arial"/>
                <w:b/>
                <w:bCs/>
              </w:rPr>
              <w:t>“Gated Timetable”</w:t>
            </w:r>
          </w:p>
        </w:tc>
        <w:tc>
          <w:tcPr>
            <w:tcW w:w="4378" w:type="dxa"/>
          </w:tcPr>
          <w:p w14:paraId="5634FD14" w14:textId="78C10752" w:rsidR="005C02F0" w:rsidRDefault="005C02F0" w:rsidP="005C02F0">
            <w:pPr>
              <w:pStyle w:val="NormalS"/>
            </w:pPr>
            <w:r>
              <w:t>as defined in the</w:t>
            </w:r>
            <w:r w:rsidRPr="00933BEC">
              <w:rPr>
                <w:b/>
                <w:bCs/>
              </w:rPr>
              <w:t xml:space="preserve"> </w:t>
            </w:r>
            <w:r w:rsidRPr="00B91D2A">
              <w:t>CUSC</w:t>
            </w:r>
            <w:r>
              <w:t>;</w:t>
            </w:r>
          </w:p>
        </w:tc>
      </w:tr>
      <w:tr w:rsidR="005C02F0" w:rsidRPr="0064046A" w14:paraId="38D3584C" w14:textId="77777777" w:rsidTr="004B0100">
        <w:trPr>
          <w:trHeight w:val="300"/>
        </w:trPr>
        <w:tc>
          <w:tcPr>
            <w:tcW w:w="4377" w:type="dxa"/>
          </w:tcPr>
          <w:p w14:paraId="4998E074" w14:textId="77777777" w:rsidR="005C02F0" w:rsidRPr="0064046A" w:rsidRDefault="005C02F0" w:rsidP="005C02F0">
            <w:pPr>
              <w:jc w:val="left"/>
              <w:rPr>
                <w:b/>
              </w:rPr>
            </w:pPr>
            <w:r>
              <w:rPr>
                <w:b/>
              </w:rPr>
              <w:t>“GB Code User”</w:t>
            </w:r>
          </w:p>
        </w:tc>
        <w:tc>
          <w:tcPr>
            <w:tcW w:w="4378" w:type="dxa"/>
          </w:tcPr>
          <w:p w14:paraId="08E79F35" w14:textId="77777777" w:rsidR="005C02F0" w:rsidRPr="0064046A" w:rsidRDefault="005C02F0" w:rsidP="005C02F0">
            <w:pPr>
              <w:pStyle w:val="NormalS"/>
            </w:pPr>
            <w:r>
              <w:t>As defined in the Grid Code</w:t>
            </w:r>
          </w:p>
        </w:tc>
      </w:tr>
      <w:tr w:rsidR="005C02F0" w:rsidRPr="0064046A" w14:paraId="3710D07C" w14:textId="77777777" w:rsidTr="004B0100">
        <w:trPr>
          <w:trHeight w:val="300"/>
        </w:trPr>
        <w:tc>
          <w:tcPr>
            <w:tcW w:w="4377" w:type="dxa"/>
          </w:tcPr>
          <w:p w14:paraId="1EEF1D40" w14:textId="77777777" w:rsidR="005C02F0" w:rsidRPr="0064046A" w:rsidRDefault="005C02F0" w:rsidP="005C02F0">
            <w:pPr>
              <w:jc w:val="left"/>
              <w:rPr>
                <w:b/>
              </w:rPr>
            </w:pPr>
            <w:r w:rsidRPr="0064046A">
              <w:rPr>
                <w:b/>
              </w:rPr>
              <w:t>"Generating Unit"</w:t>
            </w:r>
          </w:p>
        </w:tc>
        <w:tc>
          <w:tcPr>
            <w:tcW w:w="4378" w:type="dxa"/>
          </w:tcPr>
          <w:p w14:paraId="5641D838" w14:textId="77777777" w:rsidR="005C02F0" w:rsidRPr="0064046A" w:rsidRDefault="005C02F0" w:rsidP="005C02F0">
            <w:pPr>
              <w:pStyle w:val="NormalS"/>
              <w:spacing w:after="120"/>
              <w:rPr>
                <w:b/>
                <w:caps/>
              </w:rPr>
            </w:pPr>
            <w:r w:rsidRPr="0064046A">
              <w:t>unless otherwise provided in the Grid Code as at the Code Effective Date any Apparatus which produces electricity;</w:t>
            </w:r>
          </w:p>
        </w:tc>
      </w:tr>
      <w:tr w:rsidR="005C02F0" w:rsidRPr="0064046A" w14:paraId="5A3479B0" w14:textId="77777777" w:rsidTr="004B0100">
        <w:trPr>
          <w:trHeight w:val="300"/>
        </w:trPr>
        <w:tc>
          <w:tcPr>
            <w:tcW w:w="4377" w:type="dxa"/>
          </w:tcPr>
          <w:p w14:paraId="1B1AED5B" w14:textId="77777777" w:rsidR="005C02F0" w:rsidRPr="0064046A" w:rsidRDefault="005C02F0" w:rsidP="005C02F0">
            <w:pPr>
              <w:jc w:val="left"/>
              <w:rPr>
                <w:b/>
              </w:rPr>
            </w:pPr>
            <w:r w:rsidRPr="0064046A">
              <w:rPr>
                <w:b/>
              </w:rPr>
              <w:lastRenderedPageBreak/>
              <w:t>"Generator"</w:t>
            </w:r>
          </w:p>
        </w:tc>
        <w:tc>
          <w:tcPr>
            <w:tcW w:w="4378" w:type="dxa"/>
          </w:tcPr>
          <w:p w14:paraId="73107A65" w14:textId="77777777" w:rsidR="005C02F0" w:rsidRPr="0064046A" w:rsidRDefault="005C02F0" w:rsidP="005C02F0">
            <w:pPr>
              <w:pStyle w:val="NormalS"/>
              <w:spacing w:after="120"/>
              <w:rPr>
                <w:i/>
                <w:caps/>
              </w:rPr>
            </w:pPr>
            <w:r w:rsidRPr="0064046A">
              <w:t>a person who generates electricity under licence or exemption under the Act;</w:t>
            </w:r>
          </w:p>
        </w:tc>
      </w:tr>
      <w:tr w:rsidR="005C02F0" w:rsidRPr="0064046A" w14:paraId="6A9FE2F0" w14:textId="77777777" w:rsidTr="004B0100">
        <w:trPr>
          <w:trHeight w:val="300"/>
        </w:trPr>
        <w:tc>
          <w:tcPr>
            <w:tcW w:w="4377" w:type="dxa"/>
          </w:tcPr>
          <w:p w14:paraId="2A2D3EAA" w14:textId="77777777" w:rsidR="005C02F0" w:rsidRPr="0064046A" w:rsidRDefault="005C02F0" w:rsidP="005C02F0">
            <w:pPr>
              <w:jc w:val="left"/>
              <w:rPr>
                <w:b/>
              </w:rPr>
            </w:pPr>
            <w:r w:rsidRPr="0064046A">
              <w:rPr>
                <w:b/>
              </w:rPr>
              <w:t>"Go Live Date"</w:t>
            </w:r>
          </w:p>
        </w:tc>
        <w:tc>
          <w:tcPr>
            <w:tcW w:w="4378" w:type="dxa"/>
          </w:tcPr>
          <w:p w14:paraId="24C9BE8D" w14:textId="77777777" w:rsidR="005C02F0" w:rsidRPr="0064046A" w:rsidRDefault="005C02F0" w:rsidP="005C02F0">
            <w:r w:rsidRPr="0064046A">
              <w:t>the date which the Secretary of State indicates in a direction shall be the BETTA go-live date;</w:t>
            </w:r>
          </w:p>
        </w:tc>
      </w:tr>
      <w:tr w:rsidR="005C02F0" w:rsidRPr="0064046A" w14:paraId="5E7BCF66" w14:textId="77777777" w:rsidTr="004B0100">
        <w:trPr>
          <w:trHeight w:val="300"/>
        </w:trPr>
        <w:tc>
          <w:tcPr>
            <w:tcW w:w="4377" w:type="dxa"/>
          </w:tcPr>
          <w:p w14:paraId="12D2087A" w14:textId="77777777" w:rsidR="005C02F0" w:rsidRPr="0064046A" w:rsidRDefault="005C02F0" w:rsidP="005C02F0">
            <w:pPr>
              <w:jc w:val="left"/>
              <w:rPr>
                <w:b/>
              </w:rPr>
            </w:pPr>
            <w:r w:rsidRPr="0064046A">
              <w:rPr>
                <w:b/>
              </w:rPr>
              <w:t>"Good Industry Practice"</w:t>
            </w:r>
          </w:p>
        </w:tc>
        <w:tc>
          <w:tcPr>
            <w:tcW w:w="4378" w:type="dxa"/>
          </w:tcPr>
          <w:p w14:paraId="1E9BEA64" w14:textId="77777777" w:rsidR="005C02F0" w:rsidRPr="0064046A" w:rsidRDefault="005C02F0" w:rsidP="005C02F0">
            <w:pPr>
              <w:rPr>
                <w:b/>
                <w:i/>
              </w:rPr>
            </w:pPr>
            <w:r w:rsidRPr="0064046A">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5C02F0" w:rsidRPr="0064046A" w14:paraId="1D0A64B8" w14:textId="77777777" w:rsidTr="004B0100">
        <w:trPr>
          <w:trHeight w:val="300"/>
        </w:trPr>
        <w:tc>
          <w:tcPr>
            <w:tcW w:w="4377" w:type="dxa"/>
          </w:tcPr>
          <w:p w14:paraId="4ED06A6C" w14:textId="77777777" w:rsidR="005C02F0" w:rsidRPr="0064046A" w:rsidRDefault="005C02F0" w:rsidP="005C02F0">
            <w:pPr>
              <w:jc w:val="left"/>
              <w:rPr>
                <w:b/>
              </w:rPr>
            </w:pPr>
            <w:r w:rsidRPr="0064046A">
              <w:rPr>
                <w:b/>
              </w:rPr>
              <w:t>"</w:t>
            </w:r>
            <w:smartTag w:uri="urn:schemas-microsoft-com:office:smarttags" w:element="place">
              <w:smartTag w:uri="urn:schemas-microsoft-com:office:smarttags" w:element="country-region">
                <w:r w:rsidRPr="0064046A">
                  <w:rPr>
                    <w:b/>
                  </w:rPr>
                  <w:t>Great Britain</w:t>
                </w:r>
              </w:smartTag>
            </w:smartTag>
            <w:r w:rsidRPr="0064046A">
              <w:rPr>
                <w:b/>
              </w:rPr>
              <w:t>" or "GB"</w:t>
            </w:r>
          </w:p>
        </w:tc>
        <w:tc>
          <w:tcPr>
            <w:tcW w:w="4378" w:type="dxa"/>
          </w:tcPr>
          <w:p w14:paraId="2C8FA06E" w14:textId="77777777" w:rsidR="005C02F0" w:rsidRPr="0064046A" w:rsidRDefault="005C02F0" w:rsidP="005C02F0">
            <w:r w:rsidRPr="0064046A">
              <w:rPr>
                <w:snapToGrid w:val="0"/>
              </w:rPr>
              <w:t xml:space="preserve">the landmass of </w:t>
            </w:r>
            <w:smartTag w:uri="urn:schemas-microsoft-com:office:smarttags" w:element="country-region">
              <w:r w:rsidRPr="0064046A">
                <w:rPr>
                  <w:snapToGrid w:val="0"/>
                </w:rPr>
                <w:t>England</w:t>
              </w:r>
            </w:smartTag>
            <w:r w:rsidRPr="0064046A">
              <w:rPr>
                <w:snapToGrid w:val="0"/>
              </w:rPr>
              <w:t xml:space="preserve"> and </w:t>
            </w:r>
            <w:smartTag w:uri="urn:schemas-microsoft-com:office:smarttags" w:element="country-region">
              <w:r w:rsidRPr="0064046A">
                <w:rPr>
                  <w:snapToGrid w:val="0"/>
                </w:rPr>
                <w:t>Wales</w:t>
              </w:r>
            </w:smartTag>
            <w:r w:rsidRPr="0064046A">
              <w:rPr>
                <w:snapToGrid w:val="0"/>
              </w:rPr>
              <w:t xml:space="preserve"> and </w:t>
            </w:r>
            <w:smartTag w:uri="urn:schemas-microsoft-com:office:smarttags" w:element="place">
              <w:smartTag w:uri="urn:schemas-microsoft-com:office:smarttags" w:element="country-region">
                <w:r w:rsidRPr="0064046A">
                  <w:rPr>
                    <w:snapToGrid w:val="0"/>
                  </w:rPr>
                  <w:t>Scotland</w:t>
                </w:r>
              </w:smartTag>
            </w:smartTag>
            <w:r w:rsidRPr="0064046A">
              <w:rPr>
                <w:snapToGrid w:val="0"/>
              </w:rPr>
              <w:t>, including internal waters;</w:t>
            </w:r>
          </w:p>
        </w:tc>
      </w:tr>
      <w:tr w:rsidR="005C02F0" w:rsidRPr="0064046A" w14:paraId="5769425F" w14:textId="77777777" w:rsidTr="004B0100">
        <w:trPr>
          <w:trHeight w:val="1087"/>
        </w:trPr>
        <w:tc>
          <w:tcPr>
            <w:tcW w:w="4377" w:type="dxa"/>
          </w:tcPr>
          <w:p w14:paraId="32C6A8A2" w14:textId="77777777" w:rsidR="005C02F0" w:rsidRPr="0064046A" w:rsidRDefault="005C02F0" w:rsidP="005C02F0">
            <w:pPr>
              <w:jc w:val="left"/>
              <w:rPr>
                <w:b/>
              </w:rPr>
            </w:pPr>
            <w:r w:rsidRPr="0064046A">
              <w:rPr>
                <w:b/>
              </w:rPr>
              <w:t>"Grid Code"</w:t>
            </w:r>
          </w:p>
        </w:tc>
        <w:tc>
          <w:tcPr>
            <w:tcW w:w="4378" w:type="dxa"/>
          </w:tcPr>
          <w:p w14:paraId="0A4014C3" w14:textId="0DFC8A36" w:rsidR="005C02F0" w:rsidRPr="0064046A" w:rsidRDefault="005C02F0" w:rsidP="005C02F0">
            <w:r w:rsidRPr="0064046A">
              <w:rPr>
                <w:snapToGrid w:val="0"/>
              </w:rPr>
              <w:t xml:space="preserve">the code of that name drawn up pursuant to </w:t>
            </w:r>
            <w:r>
              <w:rPr>
                <w:snapToGrid w:val="0"/>
              </w:rPr>
              <w:t xml:space="preserve">the </w:t>
            </w:r>
            <w:r w:rsidRPr="00810F69">
              <w:rPr>
                <w:b/>
                <w:bCs/>
                <w:snapToGrid w:val="0"/>
              </w:rPr>
              <w:t>ESO Licence</w:t>
            </w:r>
            <w:r w:rsidRPr="0064046A">
              <w:rPr>
                <w:snapToGrid w:val="0"/>
              </w:rPr>
              <w:t xml:space="preserve">, as from time to time modified in accordance with </w:t>
            </w:r>
            <w:r>
              <w:rPr>
                <w:snapToGrid w:val="0"/>
              </w:rPr>
              <w:t xml:space="preserve">the </w:t>
            </w:r>
            <w:r w:rsidRPr="00810F69">
              <w:rPr>
                <w:b/>
                <w:bCs/>
                <w:snapToGrid w:val="0"/>
              </w:rPr>
              <w:t>ESO Licence</w:t>
            </w:r>
            <w:r w:rsidRPr="0064046A">
              <w:rPr>
                <w:snapToGrid w:val="0"/>
              </w:rPr>
              <w:t>;</w:t>
            </w:r>
          </w:p>
        </w:tc>
      </w:tr>
      <w:tr w:rsidR="005C02F0" w:rsidRPr="0064046A" w14:paraId="5A0E37D0" w14:textId="77777777" w:rsidTr="004B0100">
        <w:trPr>
          <w:trHeight w:val="508"/>
        </w:trPr>
        <w:tc>
          <w:tcPr>
            <w:tcW w:w="4377" w:type="dxa"/>
          </w:tcPr>
          <w:p w14:paraId="22D2F51D" w14:textId="13C3597F" w:rsidR="005C02F0" w:rsidRDefault="005C02F0" w:rsidP="005C02F0">
            <w:pPr>
              <w:jc w:val="left"/>
              <w:rPr>
                <w:b/>
              </w:rPr>
            </w:pPr>
            <w:r>
              <w:rPr>
                <w:b/>
              </w:rPr>
              <w:t>“Grid Interface Data File Structure” (GIDFS)</w:t>
            </w:r>
          </w:p>
        </w:tc>
        <w:tc>
          <w:tcPr>
            <w:tcW w:w="4378" w:type="dxa"/>
          </w:tcPr>
          <w:p w14:paraId="12121076" w14:textId="484D0BE4" w:rsidR="005C02F0" w:rsidRDefault="005C02F0" w:rsidP="005C02F0">
            <w:pPr>
              <w:rPr>
                <w:rFonts w:cs="Arial"/>
                <w:lang w:eastAsia="en-GB"/>
              </w:rPr>
            </w:pPr>
            <w:r w:rsidRPr="000F3B9B">
              <w:rPr>
                <w:rFonts w:cs="Arial"/>
                <w:lang w:eastAsia="en-GB"/>
              </w:rPr>
              <w:t>Statement structure populated by the CATO to demonstrate full compliance to the STC and other industry codes</w:t>
            </w:r>
          </w:p>
        </w:tc>
      </w:tr>
      <w:tr w:rsidR="005C02F0" w:rsidRPr="0064046A" w14:paraId="7294F632" w14:textId="77777777" w:rsidTr="004B0100">
        <w:trPr>
          <w:trHeight w:val="508"/>
        </w:trPr>
        <w:tc>
          <w:tcPr>
            <w:tcW w:w="4377" w:type="dxa"/>
          </w:tcPr>
          <w:p w14:paraId="7C2425ED" w14:textId="77777777" w:rsidR="005C02F0" w:rsidRPr="0064046A" w:rsidRDefault="005C02F0" w:rsidP="005C02F0">
            <w:pPr>
              <w:jc w:val="left"/>
              <w:rPr>
                <w:b/>
              </w:rPr>
            </w:pPr>
            <w:r>
              <w:rPr>
                <w:b/>
              </w:rPr>
              <w:t>"Grid Supply Point</w:t>
            </w:r>
            <w:r w:rsidRPr="0064046A">
              <w:rPr>
                <w:b/>
              </w:rPr>
              <w:t>"</w:t>
            </w:r>
          </w:p>
        </w:tc>
        <w:tc>
          <w:tcPr>
            <w:tcW w:w="4378" w:type="dxa"/>
          </w:tcPr>
          <w:p w14:paraId="11CFF920" w14:textId="77777777" w:rsidR="005C02F0" w:rsidRPr="0021491F" w:rsidRDefault="005C02F0" w:rsidP="005C02F0">
            <w:pPr>
              <w:rPr>
                <w:rFonts w:cs="Arial"/>
                <w:lang w:eastAsia="en-GB"/>
              </w:rPr>
            </w:pPr>
            <w:r>
              <w:rPr>
                <w:rFonts w:cs="Arial"/>
                <w:lang w:eastAsia="en-GB"/>
              </w:rPr>
              <w:t>as defined in the CUSC;</w:t>
            </w:r>
          </w:p>
        </w:tc>
      </w:tr>
      <w:tr w:rsidR="005C02F0" w:rsidRPr="0064046A" w14:paraId="3796D587" w14:textId="77777777" w:rsidTr="004B0100">
        <w:trPr>
          <w:trHeight w:val="300"/>
        </w:trPr>
        <w:tc>
          <w:tcPr>
            <w:tcW w:w="4377" w:type="dxa"/>
          </w:tcPr>
          <w:p w14:paraId="57B5D77F" w14:textId="77777777" w:rsidR="005C02F0" w:rsidRPr="0064046A" w:rsidRDefault="005C02F0" w:rsidP="005C02F0">
            <w:pPr>
              <w:jc w:val="left"/>
              <w:rPr>
                <w:b/>
              </w:rPr>
            </w:pPr>
            <w:r>
              <w:rPr>
                <w:b/>
              </w:rPr>
              <w:t>Group</w:t>
            </w:r>
          </w:p>
        </w:tc>
        <w:tc>
          <w:tcPr>
            <w:tcW w:w="4378" w:type="dxa"/>
          </w:tcPr>
          <w:p w14:paraId="7618FC60" w14:textId="77777777" w:rsidR="005C02F0" w:rsidRPr="0064046A" w:rsidRDefault="005C02F0" w:rsidP="005C02F0">
            <w:r w:rsidRPr="0064046A">
              <w:rPr>
                <w:rFonts w:cs="Arial"/>
                <w:lang w:eastAsia="en-GB"/>
              </w:rPr>
              <w:t>means, in respect of each Party Category and subject to Section B, sub-paragraph 6.7.3, each Party that is a member of that Party Category collectively with that Party’s Affiliates (if any) who are also members of that Party Category.</w:t>
            </w:r>
          </w:p>
        </w:tc>
      </w:tr>
      <w:tr w:rsidR="005C02F0" w:rsidRPr="0064046A" w14:paraId="4C4985A1" w14:textId="77777777" w:rsidTr="004B0100">
        <w:trPr>
          <w:trHeight w:val="300"/>
        </w:trPr>
        <w:tc>
          <w:tcPr>
            <w:tcW w:w="4377" w:type="dxa"/>
          </w:tcPr>
          <w:p w14:paraId="308A7030" w14:textId="77777777" w:rsidR="005C02F0" w:rsidRPr="0064046A" w:rsidRDefault="005C02F0" w:rsidP="005C02F0">
            <w:pPr>
              <w:jc w:val="left"/>
              <w:rPr>
                <w:b/>
              </w:rPr>
            </w:pPr>
            <w:r w:rsidRPr="0064046A">
              <w:rPr>
                <w:b/>
              </w:rPr>
              <w:t>"High Voltage" or "HV"</w:t>
            </w:r>
          </w:p>
        </w:tc>
        <w:tc>
          <w:tcPr>
            <w:tcW w:w="4378" w:type="dxa"/>
          </w:tcPr>
          <w:p w14:paraId="49FEBA9A" w14:textId="77777777" w:rsidR="005C02F0" w:rsidRPr="0064046A" w:rsidRDefault="005C02F0" w:rsidP="005C02F0">
            <w:r w:rsidRPr="0064046A">
              <w:t>as defined in the Grid Code as at the Code Effective Date;</w:t>
            </w:r>
          </w:p>
        </w:tc>
      </w:tr>
      <w:tr w:rsidR="005C02F0" w:rsidRPr="0064046A" w14:paraId="7F5D3257" w14:textId="77777777" w:rsidTr="004B0100">
        <w:trPr>
          <w:trHeight w:val="300"/>
        </w:trPr>
        <w:tc>
          <w:tcPr>
            <w:tcW w:w="4377" w:type="dxa"/>
          </w:tcPr>
          <w:p w14:paraId="3B98499B" w14:textId="77777777" w:rsidR="005C02F0" w:rsidRPr="0064046A" w:rsidRDefault="005C02F0" w:rsidP="005C02F0">
            <w:pPr>
              <w:jc w:val="left"/>
              <w:rPr>
                <w:b/>
              </w:rPr>
            </w:pPr>
            <w:r>
              <w:rPr>
                <w:b/>
              </w:rPr>
              <w:t>“HDVC System”</w:t>
            </w:r>
          </w:p>
        </w:tc>
        <w:tc>
          <w:tcPr>
            <w:tcW w:w="4378" w:type="dxa"/>
          </w:tcPr>
          <w:p w14:paraId="5C4C8A29" w14:textId="77777777" w:rsidR="005C02F0" w:rsidRPr="0064046A" w:rsidRDefault="005C02F0" w:rsidP="005C02F0">
            <w:r>
              <w:t>As defined in the Grid Code</w:t>
            </w:r>
          </w:p>
        </w:tc>
      </w:tr>
      <w:tr w:rsidR="005C02F0" w:rsidRPr="0064046A" w14:paraId="66963ECA" w14:textId="77777777" w:rsidTr="004B0100">
        <w:trPr>
          <w:trHeight w:val="300"/>
        </w:trPr>
        <w:tc>
          <w:tcPr>
            <w:tcW w:w="4377" w:type="dxa"/>
          </w:tcPr>
          <w:p w14:paraId="35611F94" w14:textId="77777777" w:rsidR="005C02F0" w:rsidRPr="0064046A" w:rsidRDefault="005C02F0" w:rsidP="005C02F0">
            <w:pPr>
              <w:jc w:val="left"/>
              <w:rPr>
                <w:b/>
              </w:rPr>
            </w:pPr>
            <w:r w:rsidRPr="0064046A">
              <w:rPr>
                <w:b/>
              </w:rPr>
              <w:t>"Implementation Date"</w:t>
            </w:r>
          </w:p>
        </w:tc>
        <w:tc>
          <w:tcPr>
            <w:tcW w:w="4378" w:type="dxa"/>
          </w:tcPr>
          <w:p w14:paraId="6A0540DD" w14:textId="77777777" w:rsidR="005C02F0" w:rsidRPr="0064046A" w:rsidRDefault="005C02F0" w:rsidP="005C02F0">
            <w:r w:rsidRPr="0064046A">
              <w:t xml:space="preserve">the date proposed as the date for the implementation of a </w:t>
            </w:r>
            <w:r>
              <w:t>STC Modification Proposal</w:t>
            </w:r>
            <w:r w:rsidRPr="0064046A">
              <w:t xml:space="preserve"> or any Alternative </w:t>
            </w:r>
            <w:r>
              <w:t>STC Modification</w:t>
            </w:r>
            <w:r w:rsidRPr="0064046A">
              <w:t xml:space="preserve"> in accordance with and as defined in Section B, sub-paragraph 7.2.5.8(e);</w:t>
            </w:r>
          </w:p>
        </w:tc>
      </w:tr>
      <w:tr w:rsidR="005C02F0" w:rsidRPr="0064046A" w14:paraId="1ADD3646" w14:textId="77777777" w:rsidTr="004B0100">
        <w:trPr>
          <w:trHeight w:val="300"/>
        </w:trPr>
        <w:tc>
          <w:tcPr>
            <w:tcW w:w="4377" w:type="dxa"/>
          </w:tcPr>
          <w:p w14:paraId="2CF3C9CA" w14:textId="77777777" w:rsidR="005C02F0" w:rsidRPr="0064046A" w:rsidRDefault="005C02F0" w:rsidP="005C02F0">
            <w:pPr>
              <w:jc w:val="left"/>
              <w:rPr>
                <w:b/>
              </w:rPr>
            </w:pPr>
            <w:r w:rsidRPr="0064046A">
              <w:rPr>
                <w:b/>
              </w:rPr>
              <w:t>"Implementation Dispute"</w:t>
            </w:r>
          </w:p>
        </w:tc>
        <w:tc>
          <w:tcPr>
            <w:tcW w:w="4378" w:type="dxa"/>
          </w:tcPr>
          <w:p w14:paraId="1F910E45" w14:textId="77777777" w:rsidR="005C02F0" w:rsidRPr="0064046A" w:rsidRDefault="005C02F0" w:rsidP="005C02F0">
            <w:pPr>
              <w:rPr>
                <w:caps/>
              </w:rPr>
            </w:pPr>
            <w:r w:rsidRPr="0064046A">
              <w:t>as defined in Section H, paragraph 4.6;</w:t>
            </w:r>
          </w:p>
        </w:tc>
      </w:tr>
      <w:tr w:rsidR="005C02F0" w:rsidRPr="0064046A" w14:paraId="30EF511E" w14:textId="77777777" w:rsidTr="004B0100">
        <w:trPr>
          <w:trHeight w:val="300"/>
        </w:trPr>
        <w:tc>
          <w:tcPr>
            <w:tcW w:w="4377" w:type="dxa"/>
          </w:tcPr>
          <w:p w14:paraId="3377E0AA" w14:textId="77777777" w:rsidR="005C02F0" w:rsidRPr="0064046A" w:rsidRDefault="005C02F0" w:rsidP="005C02F0">
            <w:pPr>
              <w:jc w:val="left"/>
              <w:rPr>
                <w:b/>
              </w:rPr>
            </w:pPr>
            <w:r w:rsidRPr="0064046A">
              <w:rPr>
                <w:b/>
              </w:rPr>
              <w:t>"Increasing User"</w:t>
            </w:r>
          </w:p>
        </w:tc>
        <w:tc>
          <w:tcPr>
            <w:tcW w:w="4378" w:type="dxa"/>
          </w:tcPr>
          <w:p w14:paraId="18F2AD4E" w14:textId="77777777" w:rsidR="005C02F0" w:rsidRPr="0064046A" w:rsidRDefault="005C02F0" w:rsidP="005C02F0">
            <w:r w:rsidRPr="0064046A">
              <w:t>a User considering an increase in their TEC as a direct result of a reduction in the Decreasing User’s TEC as part of a TEC Trade;</w:t>
            </w:r>
          </w:p>
        </w:tc>
      </w:tr>
      <w:tr w:rsidR="005C02F0" w:rsidRPr="0064046A" w14:paraId="77A0626A" w14:textId="77777777" w:rsidTr="004B0100">
        <w:trPr>
          <w:trHeight w:val="300"/>
        </w:trPr>
        <w:tc>
          <w:tcPr>
            <w:tcW w:w="4377" w:type="dxa"/>
          </w:tcPr>
          <w:p w14:paraId="6807C62F" w14:textId="77777777" w:rsidR="005C02F0" w:rsidRPr="0064046A" w:rsidRDefault="005C02F0" w:rsidP="005C02F0">
            <w:pPr>
              <w:jc w:val="left"/>
              <w:rPr>
                <w:b/>
              </w:rPr>
            </w:pPr>
            <w:r w:rsidRPr="0064046A">
              <w:rPr>
                <w:b/>
              </w:rPr>
              <w:lastRenderedPageBreak/>
              <w:t>"Independent Engineer"</w:t>
            </w:r>
          </w:p>
        </w:tc>
        <w:tc>
          <w:tcPr>
            <w:tcW w:w="4378" w:type="dxa"/>
          </w:tcPr>
          <w:p w14:paraId="0D4AF48F" w14:textId="77777777" w:rsidR="005C02F0" w:rsidRPr="0064046A" w:rsidRDefault="005C02F0" w:rsidP="005C02F0">
            <w:r w:rsidRPr="0064046A">
              <w:t>the engineer specified as such in a TO Construction Agreement.  Provided that:</w:t>
            </w:r>
          </w:p>
          <w:p w14:paraId="0F94D29E" w14:textId="77777777" w:rsidR="005C02F0" w:rsidRPr="0064046A" w:rsidRDefault="005C02F0" w:rsidP="005C02F0">
            <w:pPr>
              <w:tabs>
                <w:tab w:val="left" w:pos="742"/>
              </w:tabs>
              <w:ind w:left="459" w:hanging="459"/>
            </w:pPr>
            <w:r w:rsidRPr="0064046A">
              <w:t>(a)</w:t>
            </w:r>
            <w:r w:rsidRPr="0064046A">
              <w:tab/>
              <w:t xml:space="preserve">where the Parties to the TO Construction Agreement fail to agree on a suitable engineer within 120 days of the date of the TO Construction </w:t>
            </w:r>
            <w:proofErr w:type="gramStart"/>
            <w:r w:rsidRPr="0064046A">
              <w:t>Agreement;</w:t>
            </w:r>
            <w:proofErr w:type="gramEnd"/>
            <w:r w:rsidRPr="0064046A">
              <w:t xml:space="preserve"> or</w:t>
            </w:r>
          </w:p>
          <w:p w14:paraId="5B60A182" w14:textId="77777777" w:rsidR="005C02F0" w:rsidRPr="0064046A" w:rsidRDefault="005C02F0" w:rsidP="005C02F0">
            <w:pPr>
              <w:ind w:left="459" w:hanging="459"/>
            </w:pPr>
            <w:r w:rsidRPr="0064046A">
              <w:t>(b)</w:t>
            </w:r>
            <w:r w:rsidRPr="0064046A">
              <w:tab/>
              <w:t xml:space="preserve">where any Independent Engineer appointed from time to time shall fail, refuse or cease to act in a capacity set out in the TO Construction Agreement and no substitute engineer of suitable standing and qualification can be agreed by the Parties to the TO Construction Agreement within 30 calendar </w:t>
            </w:r>
            <w:proofErr w:type="gramStart"/>
            <w:r w:rsidRPr="0064046A">
              <w:t>days;</w:t>
            </w:r>
            <w:proofErr w:type="gramEnd"/>
          </w:p>
          <w:p w14:paraId="2520D537" w14:textId="77777777" w:rsidR="005C02F0" w:rsidRPr="0064046A" w:rsidRDefault="005C02F0" w:rsidP="005C02F0">
            <w:pPr>
              <w:tabs>
                <w:tab w:val="left" w:pos="600"/>
              </w:tabs>
              <w:rPr>
                <w:b/>
              </w:rPr>
            </w:pPr>
            <w:r w:rsidRPr="0064046A">
              <w:t xml:space="preserve">then such engineer as the President of the Institution of Electrical Engineers shall, on the application of either Party, nominate shall be the Independent Engineer.    </w:t>
            </w:r>
          </w:p>
        </w:tc>
      </w:tr>
      <w:tr w:rsidR="005C02F0" w:rsidRPr="0064046A" w14:paraId="5100A735" w14:textId="77777777" w:rsidTr="004B0100">
        <w:trPr>
          <w:trHeight w:val="300"/>
        </w:trPr>
        <w:tc>
          <w:tcPr>
            <w:tcW w:w="4377" w:type="dxa"/>
          </w:tcPr>
          <w:p w14:paraId="1723057A" w14:textId="6F9E2B55" w:rsidR="005C02F0" w:rsidRPr="00527E04" w:rsidRDefault="005C02F0" w:rsidP="005C02F0">
            <w:pPr>
              <w:jc w:val="left"/>
              <w:rPr>
                <w:b/>
              </w:rPr>
            </w:pPr>
            <w:r w:rsidRPr="00527E04">
              <w:rPr>
                <w:b/>
                <w:bCs/>
              </w:rPr>
              <w:t>“Information Request Notice”</w:t>
            </w:r>
          </w:p>
        </w:tc>
        <w:tc>
          <w:tcPr>
            <w:tcW w:w="4378" w:type="dxa"/>
          </w:tcPr>
          <w:p w14:paraId="3595DB09" w14:textId="2C4EE4A1" w:rsidR="005C02F0" w:rsidRPr="00527E04" w:rsidRDefault="005C02F0" w:rsidP="005C02F0">
            <w:r w:rsidRPr="00527E04">
              <w:t xml:space="preserve">a notice that will be issued by </w:t>
            </w:r>
            <w:r w:rsidRPr="00527E04">
              <w:rPr>
                <w:b/>
                <w:bCs/>
              </w:rPr>
              <w:t>The Company</w:t>
            </w:r>
            <w:r w:rsidRPr="00527E04">
              <w:t xml:space="preserve"> to a relevant party setting out </w:t>
            </w:r>
            <w:r w:rsidRPr="00527E04">
              <w:rPr>
                <w:b/>
                <w:bCs/>
              </w:rPr>
              <w:t>The Company</w:t>
            </w:r>
            <w:r w:rsidRPr="00527E04">
              <w:t xml:space="preserve">’s reasonable requirements for relevant information in accordance with section 172 of the Energy Act 2023. This will be prepared in accordance with </w:t>
            </w:r>
            <w:r w:rsidRPr="00527E04">
              <w:rPr>
                <w:b/>
                <w:bCs/>
              </w:rPr>
              <w:t>The Company</w:t>
            </w:r>
            <w:r w:rsidRPr="00527E04">
              <w:t xml:space="preserve">’s published </w:t>
            </w:r>
            <w:r w:rsidRPr="00527E04">
              <w:rPr>
                <w:b/>
                <w:bCs/>
              </w:rPr>
              <w:t>Information Request Statement.</w:t>
            </w:r>
          </w:p>
        </w:tc>
      </w:tr>
      <w:tr w:rsidR="005C02F0" w:rsidRPr="0064046A" w14:paraId="4F6ED25A" w14:textId="77777777" w:rsidTr="004B0100">
        <w:trPr>
          <w:trHeight w:val="300"/>
        </w:trPr>
        <w:tc>
          <w:tcPr>
            <w:tcW w:w="4377" w:type="dxa"/>
          </w:tcPr>
          <w:p w14:paraId="29B03FA1" w14:textId="60D1E914" w:rsidR="005C02F0" w:rsidRPr="00527E04" w:rsidRDefault="005C02F0" w:rsidP="005C02F0">
            <w:pPr>
              <w:jc w:val="left"/>
              <w:rPr>
                <w:b/>
                <w:bCs/>
              </w:rPr>
            </w:pPr>
            <w:r w:rsidRPr="00527E04">
              <w:rPr>
                <w:b/>
                <w:bCs/>
              </w:rPr>
              <w:t>“Information Request Statement”</w:t>
            </w:r>
          </w:p>
        </w:tc>
        <w:tc>
          <w:tcPr>
            <w:tcW w:w="4378" w:type="dxa"/>
          </w:tcPr>
          <w:p w14:paraId="6985DCA7" w14:textId="69A5B201" w:rsidR="005C02F0" w:rsidRPr="00527E04" w:rsidRDefault="005C02F0" w:rsidP="005C02F0">
            <w:r w:rsidRPr="00527E04">
              <w:t xml:space="preserve">a statement prepared and published by </w:t>
            </w:r>
            <w:r w:rsidRPr="00527E04">
              <w:rPr>
                <w:b/>
                <w:bCs/>
              </w:rPr>
              <w:t>The Company</w:t>
            </w:r>
            <w:r w:rsidRPr="00527E04">
              <w:t xml:space="preserve">, in accordance with section 172 of the Energy Act 2023 and condition D2(5) of its </w:t>
            </w:r>
            <w:r w:rsidRPr="00527E04">
              <w:rPr>
                <w:b/>
                <w:bCs/>
              </w:rPr>
              <w:t>ESO Licence</w:t>
            </w:r>
            <w:r w:rsidRPr="00527E04">
              <w:t xml:space="preserve"> and </w:t>
            </w:r>
            <w:r w:rsidRPr="00527E04">
              <w:rPr>
                <w:b/>
                <w:bCs/>
              </w:rPr>
              <w:t>GSP Licence</w:t>
            </w:r>
            <w:r w:rsidRPr="00527E04">
              <w:t xml:space="preserve">, setting out the process that The Company will follow when requesting information from relevant parties by the issue of an </w:t>
            </w:r>
            <w:r w:rsidRPr="00527E04">
              <w:rPr>
                <w:b/>
                <w:bCs/>
              </w:rPr>
              <w:t>Information Request Notice;</w:t>
            </w:r>
          </w:p>
        </w:tc>
      </w:tr>
      <w:tr w:rsidR="005C02F0" w:rsidRPr="0064046A" w14:paraId="1DAADAF3" w14:textId="77777777" w:rsidTr="004B0100">
        <w:trPr>
          <w:trHeight w:val="300"/>
        </w:trPr>
        <w:tc>
          <w:tcPr>
            <w:tcW w:w="4377" w:type="dxa"/>
          </w:tcPr>
          <w:p w14:paraId="5EEC68A1" w14:textId="77777777" w:rsidR="005C02F0" w:rsidRPr="0064046A" w:rsidRDefault="005C02F0" w:rsidP="005C02F0">
            <w:pPr>
              <w:jc w:val="left"/>
              <w:rPr>
                <w:b/>
              </w:rPr>
            </w:pPr>
            <w:r w:rsidRPr="0064046A">
              <w:rPr>
                <w:b/>
              </w:rPr>
              <w:t xml:space="preserve">"Intellectual Property Rights" </w:t>
            </w:r>
          </w:p>
        </w:tc>
        <w:tc>
          <w:tcPr>
            <w:tcW w:w="4378" w:type="dxa"/>
          </w:tcPr>
          <w:p w14:paraId="2E76C686" w14:textId="77777777" w:rsidR="005C02F0" w:rsidRPr="0064046A" w:rsidRDefault="005C02F0" w:rsidP="005C02F0">
            <w:pPr>
              <w:rPr>
                <w:b/>
                <w:i/>
              </w:rPr>
            </w:pPr>
            <w:r w:rsidRPr="0064046A">
              <w:t xml:space="preserve">patents, </w:t>
            </w:r>
            <w:proofErr w:type="spellStart"/>
            <w:r w:rsidRPr="0064046A">
              <w:t>trade marks</w:t>
            </w:r>
            <w:proofErr w:type="spellEnd"/>
            <w:r w:rsidRPr="0064046A">
              <w:t xml:space="preserve">,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w:t>
            </w:r>
            <w:r w:rsidRPr="0064046A">
              <w:lastRenderedPageBreak/>
              <w:t>similar effect to any of the same which may subsist anywhere in the world;</w:t>
            </w:r>
          </w:p>
        </w:tc>
      </w:tr>
      <w:tr w:rsidR="005C02F0" w:rsidRPr="0064046A" w14:paraId="057E4B1A" w14:textId="77777777" w:rsidTr="004B0100">
        <w:trPr>
          <w:trHeight w:val="300"/>
        </w:trPr>
        <w:tc>
          <w:tcPr>
            <w:tcW w:w="4377" w:type="dxa"/>
          </w:tcPr>
          <w:p w14:paraId="3E9E4EB4" w14:textId="77777777" w:rsidR="005C02F0" w:rsidRPr="0064046A" w:rsidRDefault="005C02F0" w:rsidP="005C02F0">
            <w:pPr>
              <w:jc w:val="left"/>
              <w:rPr>
                <w:b/>
              </w:rPr>
            </w:pPr>
            <w:r w:rsidRPr="0064046A">
              <w:lastRenderedPageBreak/>
              <w:t>“</w:t>
            </w:r>
            <w:r w:rsidRPr="0064046A">
              <w:rPr>
                <w:b/>
              </w:rPr>
              <w:t>Interface Point</w:t>
            </w:r>
            <w:r w:rsidRPr="0064046A">
              <w:t>”</w:t>
            </w:r>
          </w:p>
        </w:tc>
        <w:tc>
          <w:tcPr>
            <w:tcW w:w="4378" w:type="dxa"/>
          </w:tcPr>
          <w:p w14:paraId="5A3E3298" w14:textId="77777777" w:rsidR="005C02F0" w:rsidRPr="0064046A" w:rsidRDefault="005C02F0" w:rsidP="005C02F0">
            <w:r w:rsidRPr="0064046A">
              <w:t xml:space="preserve">as the context admits or requires </w:t>
            </w:r>
            <w:proofErr w:type="gramStart"/>
            <w:r w:rsidRPr="0064046A">
              <w:t>either;</w:t>
            </w:r>
            <w:proofErr w:type="gramEnd"/>
            <w:r w:rsidRPr="0064046A">
              <w:t xml:space="preserve"> </w:t>
            </w:r>
          </w:p>
          <w:p w14:paraId="1F27DDF1" w14:textId="77777777" w:rsidR="005C02F0" w:rsidRPr="0064046A" w:rsidRDefault="005C02F0" w:rsidP="005C02F0">
            <w:pPr>
              <w:numPr>
                <w:ilvl w:val="0"/>
                <w:numId w:val="18"/>
              </w:numPr>
            </w:pPr>
            <w:r w:rsidRPr="0064046A">
              <w:t>the electrical point of connection between an Offshore Transmission System and an Onshore Transmission System, or</w:t>
            </w:r>
          </w:p>
          <w:p w14:paraId="577A2F88" w14:textId="77777777" w:rsidR="005C02F0" w:rsidRPr="0064046A" w:rsidRDefault="005C02F0" w:rsidP="005C02F0">
            <w:pPr>
              <w:numPr>
                <w:ilvl w:val="0"/>
                <w:numId w:val="18"/>
              </w:numPr>
              <w:tabs>
                <w:tab w:val="left" w:pos="387"/>
              </w:tabs>
            </w:pPr>
            <w:r w:rsidRPr="0064046A">
              <w:t>the electrical point of connection between an Offshore Transmission System and an Onshore Distribution System;</w:t>
            </w:r>
          </w:p>
        </w:tc>
      </w:tr>
      <w:tr w:rsidR="005C02F0" w:rsidRPr="0064046A" w14:paraId="062DD251" w14:textId="77777777" w:rsidTr="004B0100">
        <w:trPr>
          <w:trHeight w:val="300"/>
        </w:trPr>
        <w:tc>
          <w:tcPr>
            <w:tcW w:w="4377" w:type="dxa"/>
          </w:tcPr>
          <w:p w14:paraId="5913DDFD" w14:textId="77777777" w:rsidR="005C02F0" w:rsidRPr="0064046A" w:rsidRDefault="005C02F0" w:rsidP="005C02F0">
            <w:pPr>
              <w:jc w:val="left"/>
              <w:rPr>
                <w:b/>
              </w:rPr>
            </w:pPr>
            <w:r w:rsidRPr="0064046A">
              <w:t>“</w:t>
            </w:r>
            <w:r w:rsidRPr="0064046A">
              <w:rPr>
                <w:b/>
              </w:rPr>
              <w:t>Interface Point Capacity</w:t>
            </w:r>
            <w:r w:rsidRPr="0064046A">
              <w:t>”</w:t>
            </w:r>
          </w:p>
        </w:tc>
        <w:tc>
          <w:tcPr>
            <w:tcW w:w="4378" w:type="dxa"/>
          </w:tcPr>
          <w:p w14:paraId="6A381FEE" w14:textId="77777777" w:rsidR="005C02F0" w:rsidRPr="0064046A" w:rsidRDefault="005C02F0" w:rsidP="005C02F0">
            <w:pPr>
              <w:keepNext/>
              <w:keepLines/>
            </w:pPr>
            <w:r w:rsidRPr="0064046A">
              <w:t>the maximum amount of Active Power transferable at the Interface Point as declared by an Offshore Transmission Owner, expressed in whole MW;</w:t>
            </w:r>
          </w:p>
        </w:tc>
      </w:tr>
      <w:tr w:rsidR="005C02F0" w:rsidRPr="0064046A" w14:paraId="7E0F55E8" w14:textId="77777777" w:rsidTr="004B0100">
        <w:trPr>
          <w:trHeight w:val="300"/>
        </w:trPr>
        <w:tc>
          <w:tcPr>
            <w:tcW w:w="4377" w:type="dxa"/>
          </w:tcPr>
          <w:p w14:paraId="26EA33A3" w14:textId="77777777" w:rsidR="005C02F0" w:rsidRPr="0064046A" w:rsidRDefault="005C02F0" w:rsidP="005C02F0">
            <w:pPr>
              <w:jc w:val="left"/>
              <w:rPr>
                <w:b/>
              </w:rPr>
            </w:pPr>
            <w:r w:rsidRPr="0064046A">
              <w:rPr>
                <w:b/>
              </w:rPr>
              <w:t>“Interim Operational Notification”</w:t>
            </w:r>
          </w:p>
        </w:tc>
        <w:tc>
          <w:tcPr>
            <w:tcW w:w="4378" w:type="dxa"/>
          </w:tcPr>
          <w:p w14:paraId="01CBAF43" w14:textId="464DA7DB" w:rsidR="005C02F0" w:rsidRPr="0064046A" w:rsidRDefault="005C02F0" w:rsidP="005C02F0">
            <w:r w:rsidRPr="0064046A">
              <w:t xml:space="preserve">Certification issued by </w:t>
            </w:r>
            <w:r>
              <w:t>The Company</w:t>
            </w:r>
            <w:r w:rsidRPr="0064046A">
              <w:t xml:space="preserve"> to the User from time to time to allow the User Equipment to be, or remain, synchronised.</w:t>
            </w:r>
          </w:p>
        </w:tc>
      </w:tr>
      <w:tr w:rsidR="005C02F0" w:rsidRPr="0064046A" w14:paraId="2096E4D0" w14:textId="77777777" w:rsidTr="004B0100">
        <w:trPr>
          <w:trHeight w:val="300"/>
        </w:trPr>
        <w:tc>
          <w:tcPr>
            <w:tcW w:w="4377" w:type="dxa"/>
          </w:tcPr>
          <w:p w14:paraId="3E69FBBE" w14:textId="77777777" w:rsidR="005C02F0" w:rsidRPr="0064046A" w:rsidRDefault="005C02F0" w:rsidP="005C02F0">
            <w:pPr>
              <w:jc w:val="left"/>
              <w:rPr>
                <w:b/>
              </w:rPr>
            </w:pPr>
            <w:r w:rsidRPr="0064046A">
              <w:rPr>
                <w:b/>
              </w:rPr>
              <w:t>"Interconnector"</w:t>
            </w:r>
          </w:p>
        </w:tc>
        <w:tc>
          <w:tcPr>
            <w:tcW w:w="4378" w:type="dxa"/>
          </w:tcPr>
          <w:p w14:paraId="02EB8696" w14:textId="77777777" w:rsidR="005C02F0" w:rsidRPr="0064046A" w:rsidRDefault="005C02F0" w:rsidP="005C02F0">
            <w:r w:rsidRPr="0064046A">
              <w:t>as defined in the BSC as at the Code Effective Date;</w:t>
            </w:r>
          </w:p>
        </w:tc>
      </w:tr>
      <w:tr w:rsidR="005C02F0" w:rsidRPr="0064046A" w14:paraId="4B00B7AB" w14:textId="77777777" w:rsidTr="004B0100">
        <w:trPr>
          <w:trHeight w:val="300"/>
        </w:trPr>
        <w:tc>
          <w:tcPr>
            <w:tcW w:w="4377" w:type="dxa"/>
          </w:tcPr>
          <w:p w14:paraId="57D4BB82" w14:textId="77777777" w:rsidR="005C02F0" w:rsidRPr="0064046A" w:rsidRDefault="005C02F0" w:rsidP="005C02F0">
            <w:pPr>
              <w:jc w:val="left"/>
              <w:rPr>
                <w:b/>
              </w:rPr>
            </w:pPr>
            <w:r w:rsidRPr="0064046A">
              <w:rPr>
                <w:b/>
              </w:rPr>
              <w:t>"Interface Agreement"</w:t>
            </w:r>
          </w:p>
        </w:tc>
        <w:tc>
          <w:tcPr>
            <w:tcW w:w="4378" w:type="dxa"/>
          </w:tcPr>
          <w:p w14:paraId="172A40B2" w14:textId="77777777" w:rsidR="005C02F0" w:rsidRPr="0064046A" w:rsidRDefault="005C02F0" w:rsidP="005C02F0">
            <w:pPr>
              <w:rPr>
                <w:i/>
                <w:caps/>
              </w:rPr>
            </w:pPr>
            <w:r w:rsidRPr="0064046A">
              <w:t xml:space="preserve">an agreement </w:t>
            </w:r>
            <w:proofErr w:type="gramStart"/>
            <w:r w:rsidRPr="0064046A">
              <w:t>entered into</w:t>
            </w:r>
            <w:proofErr w:type="gramEnd"/>
            <w:r w:rsidRPr="0064046A">
              <w:t xml:space="preserve"> by a Transmission Owner with a User pursuant to Section C, Part Three, paragraph 3.1 or an agreement </w:t>
            </w:r>
            <w:proofErr w:type="gramStart"/>
            <w:r w:rsidRPr="0064046A">
              <w:t>entered into</w:t>
            </w:r>
            <w:proofErr w:type="gramEnd"/>
            <w:r w:rsidRPr="0064046A">
              <w:t xml:space="preserve"> by a Transmission Owner with another Transmission Owner pursuant to Section C, Part Three, paragraph 3.2;</w:t>
            </w:r>
          </w:p>
        </w:tc>
      </w:tr>
      <w:tr w:rsidR="005C02F0" w:rsidRPr="0064046A" w14:paraId="0392DC0D" w14:textId="77777777" w:rsidTr="004B0100">
        <w:trPr>
          <w:trHeight w:val="300"/>
        </w:trPr>
        <w:tc>
          <w:tcPr>
            <w:tcW w:w="4377" w:type="dxa"/>
          </w:tcPr>
          <w:p w14:paraId="7592EE24" w14:textId="77777777" w:rsidR="005C02F0" w:rsidRPr="0064046A" w:rsidRDefault="005C02F0" w:rsidP="005C02F0">
            <w:pPr>
              <w:jc w:val="left"/>
              <w:rPr>
                <w:b/>
              </w:rPr>
            </w:pPr>
            <w:r w:rsidRPr="0064046A">
              <w:t>“</w:t>
            </w:r>
            <w:r w:rsidRPr="0064046A">
              <w:rPr>
                <w:b/>
              </w:rPr>
              <w:t>Intermittent Power Source</w:t>
            </w:r>
            <w:r w:rsidRPr="0064046A">
              <w:t>”</w:t>
            </w:r>
          </w:p>
        </w:tc>
        <w:tc>
          <w:tcPr>
            <w:tcW w:w="4378" w:type="dxa"/>
          </w:tcPr>
          <w:p w14:paraId="20C6BECF" w14:textId="77777777" w:rsidR="005C02F0" w:rsidRPr="0064046A" w:rsidRDefault="005C02F0" w:rsidP="005C02F0">
            <w:pPr>
              <w:tabs>
                <w:tab w:val="left" w:pos="1985"/>
              </w:tabs>
              <w:ind w:left="992" w:hanging="992"/>
            </w:pPr>
            <w:r w:rsidRPr="0064046A">
              <w:t>As defined in the Grid Code</w:t>
            </w:r>
          </w:p>
        </w:tc>
      </w:tr>
      <w:tr w:rsidR="005C02F0" w:rsidRPr="0064046A" w14:paraId="5E73EC76" w14:textId="77777777" w:rsidTr="004B0100">
        <w:trPr>
          <w:trHeight w:val="300"/>
        </w:trPr>
        <w:tc>
          <w:tcPr>
            <w:tcW w:w="4377" w:type="dxa"/>
          </w:tcPr>
          <w:p w14:paraId="341091D3" w14:textId="77777777" w:rsidR="005C02F0" w:rsidRPr="0064046A" w:rsidRDefault="005C02F0" w:rsidP="005C02F0">
            <w:pPr>
              <w:jc w:val="left"/>
              <w:rPr>
                <w:b/>
                <w:bCs/>
              </w:rPr>
            </w:pPr>
            <w:r w:rsidRPr="0064046A">
              <w:rPr>
                <w:b/>
                <w:bCs/>
              </w:rPr>
              <w:t>“Interruption”</w:t>
            </w:r>
          </w:p>
        </w:tc>
        <w:tc>
          <w:tcPr>
            <w:tcW w:w="4378" w:type="dxa"/>
          </w:tcPr>
          <w:p w14:paraId="7AB720D8" w14:textId="77777777" w:rsidR="005C02F0" w:rsidRPr="0064046A" w:rsidRDefault="005C02F0" w:rsidP="005C02F0">
            <w:pPr>
              <w:tabs>
                <w:tab w:val="left" w:pos="1985"/>
              </w:tabs>
              <w:ind w:left="992" w:hanging="992"/>
            </w:pPr>
            <w:r w:rsidRPr="0064046A">
              <w:t>As defined in the CUSC;</w:t>
            </w:r>
          </w:p>
        </w:tc>
      </w:tr>
      <w:tr w:rsidR="005C02F0" w:rsidRPr="0064046A" w14:paraId="23BB73B0" w14:textId="77777777" w:rsidTr="004B0100">
        <w:trPr>
          <w:trHeight w:val="300"/>
        </w:trPr>
        <w:tc>
          <w:tcPr>
            <w:tcW w:w="4377" w:type="dxa"/>
          </w:tcPr>
          <w:p w14:paraId="20435D96" w14:textId="77777777" w:rsidR="005C02F0" w:rsidRPr="0064046A" w:rsidRDefault="005C02F0" w:rsidP="005C02F0">
            <w:pPr>
              <w:jc w:val="left"/>
              <w:rPr>
                <w:b/>
                <w:bCs/>
              </w:rPr>
            </w:pPr>
            <w:r w:rsidRPr="0064046A">
              <w:rPr>
                <w:b/>
                <w:bCs/>
              </w:rPr>
              <w:t>“Interruption Charges”</w:t>
            </w:r>
          </w:p>
        </w:tc>
        <w:tc>
          <w:tcPr>
            <w:tcW w:w="4378" w:type="dxa"/>
          </w:tcPr>
          <w:p w14:paraId="5369FA7D" w14:textId="4483E163" w:rsidR="005C02F0" w:rsidRPr="0064046A" w:rsidRDefault="005C02F0" w:rsidP="005C02F0">
            <w:pPr>
              <w:tabs>
                <w:tab w:val="left" w:pos="1985"/>
              </w:tabs>
              <w:ind w:left="34" w:hanging="34"/>
            </w:pPr>
            <w:r w:rsidRPr="0064046A">
              <w:t xml:space="preserve">The charges to be paid by the relevant Transmission Owner to </w:t>
            </w:r>
            <w:r>
              <w:t>The Company</w:t>
            </w:r>
            <w:r w:rsidRPr="0064046A">
              <w:t xml:space="preserve">, as determined in accordance with Schedule Ten Part </w:t>
            </w:r>
            <w:proofErr w:type="gramStart"/>
            <w:r w:rsidRPr="0064046A">
              <w:t>Four;</w:t>
            </w:r>
            <w:proofErr w:type="gramEnd"/>
          </w:p>
        </w:tc>
      </w:tr>
      <w:tr w:rsidR="005C02F0" w:rsidRPr="0064046A" w14:paraId="2EBC4183" w14:textId="77777777" w:rsidTr="004B0100">
        <w:trPr>
          <w:trHeight w:val="300"/>
        </w:trPr>
        <w:tc>
          <w:tcPr>
            <w:tcW w:w="4377" w:type="dxa"/>
          </w:tcPr>
          <w:p w14:paraId="6951FE74" w14:textId="77777777" w:rsidR="005C02F0" w:rsidRPr="0064046A" w:rsidRDefault="005C02F0" w:rsidP="005C02F0">
            <w:pPr>
              <w:jc w:val="left"/>
              <w:rPr>
                <w:b/>
                <w:bCs/>
              </w:rPr>
            </w:pPr>
            <w:r w:rsidRPr="0064046A">
              <w:rPr>
                <w:b/>
                <w:bCs/>
              </w:rPr>
              <w:t>“Interruption Period”</w:t>
            </w:r>
          </w:p>
        </w:tc>
        <w:tc>
          <w:tcPr>
            <w:tcW w:w="4378" w:type="dxa"/>
          </w:tcPr>
          <w:p w14:paraId="099B87FA" w14:textId="77777777" w:rsidR="005C02F0" w:rsidRPr="0064046A" w:rsidRDefault="005C02F0" w:rsidP="005C02F0">
            <w:pPr>
              <w:tabs>
                <w:tab w:val="left" w:pos="1985"/>
              </w:tabs>
              <w:ind w:left="34" w:hanging="34"/>
            </w:pPr>
            <w:r w:rsidRPr="0064046A">
              <w:t>As defined in the CUSC;</w:t>
            </w:r>
          </w:p>
        </w:tc>
      </w:tr>
      <w:tr w:rsidR="005C02F0" w:rsidRPr="0064046A" w14:paraId="60B8B722" w14:textId="77777777" w:rsidTr="004B0100">
        <w:trPr>
          <w:trHeight w:val="300"/>
        </w:trPr>
        <w:tc>
          <w:tcPr>
            <w:tcW w:w="4377" w:type="dxa"/>
          </w:tcPr>
          <w:p w14:paraId="072A0134" w14:textId="77777777" w:rsidR="005C02F0" w:rsidRPr="0064046A" w:rsidRDefault="005C02F0" w:rsidP="005C02F0">
            <w:pPr>
              <w:jc w:val="left"/>
              <w:rPr>
                <w:b/>
              </w:rPr>
            </w:pPr>
            <w:r w:rsidRPr="0064046A">
              <w:rPr>
                <w:b/>
              </w:rPr>
              <w:t xml:space="preserve">"Investigation Party" </w:t>
            </w:r>
          </w:p>
        </w:tc>
        <w:tc>
          <w:tcPr>
            <w:tcW w:w="4378" w:type="dxa"/>
          </w:tcPr>
          <w:p w14:paraId="717CEDB9" w14:textId="77777777" w:rsidR="005C02F0" w:rsidRPr="0064046A" w:rsidRDefault="005C02F0" w:rsidP="005C02F0">
            <w:pPr>
              <w:tabs>
                <w:tab w:val="left" w:pos="1985"/>
              </w:tabs>
              <w:ind w:left="992" w:hanging="992"/>
            </w:pPr>
            <w:r w:rsidRPr="0064046A">
              <w:t>as defined in Section C, Part Three, sub-paragraph 4.2.1;</w:t>
            </w:r>
          </w:p>
        </w:tc>
      </w:tr>
      <w:tr w:rsidR="005C02F0" w:rsidRPr="0064046A" w14:paraId="347ABFBC" w14:textId="77777777" w:rsidTr="004B0100">
        <w:trPr>
          <w:trHeight w:val="300"/>
        </w:trPr>
        <w:tc>
          <w:tcPr>
            <w:tcW w:w="4377" w:type="dxa"/>
          </w:tcPr>
          <w:p w14:paraId="295686F8" w14:textId="77777777" w:rsidR="005C02F0" w:rsidRPr="0064046A" w:rsidRDefault="005C02F0" w:rsidP="005C02F0">
            <w:pPr>
              <w:jc w:val="left"/>
              <w:rPr>
                <w:b/>
              </w:rPr>
            </w:pPr>
            <w:r w:rsidRPr="0064046A">
              <w:rPr>
                <w:b/>
              </w:rPr>
              <w:t>"Isolation"</w:t>
            </w:r>
          </w:p>
        </w:tc>
        <w:tc>
          <w:tcPr>
            <w:tcW w:w="4378" w:type="dxa"/>
          </w:tcPr>
          <w:p w14:paraId="778495FB" w14:textId="77777777" w:rsidR="005C02F0" w:rsidRPr="0064046A" w:rsidRDefault="005C02F0" w:rsidP="005C02F0">
            <w:pPr>
              <w:tabs>
                <w:tab w:val="left" w:pos="1985"/>
              </w:tabs>
              <w:ind w:left="33"/>
            </w:pPr>
            <w:r w:rsidRPr="0064046A">
              <w:t>as defined in the Grid Code as at the Code Effective Date;</w:t>
            </w:r>
          </w:p>
        </w:tc>
      </w:tr>
      <w:tr w:rsidR="005C02F0" w:rsidRPr="0064046A" w14:paraId="2AAA99F5" w14:textId="77777777" w:rsidTr="004B0100">
        <w:trPr>
          <w:trHeight w:val="300"/>
        </w:trPr>
        <w:tc>
          <w:tcPr>
            <w:tcW w:w="4377" w:type="dxa"/>
          </w:tcPr>
          <w:p w14:paraId="45CF10A5" w14:textId="315D9CDC" w:rsidR="005C02F0" w:rsidRPr="0064046A" w:rsidRDefault="005C02F0" w:rsidP="005C02F0">
            <w:pPr>
              <w:jc w:val="left"/>
              <w:rPr>
                <w:b/>
              </w:rPr>
            </w:pPr>
            <w:r w:rsidRPr="005038FA">
              <w:rPr>
                <w:b/>
                <w:bCs/>
              </w:rPr>
              <w:lastRenderedPageBreak/>
              <w:t>“ISOP”</w:t>
            </w:r>
          </w:p>
        </w:tc>
        <w:tc>
          <w:tcPr>
            <w:tcW w:w="4378" w:type="dxa"/>
          </w:tcPr>
          <w:p w14:paraId="33BE680D" w14:textId="36B99B26" w:rsidR="005C02F0" w:rsidRPr="00527E04" w:rsidRDefault="005C02F0" w:rsidP="005C02F0">
            <w:pPr>
              <w:tabs>
                <w:tab w:val="left" w:pos="1985"/>
              </w:tabs>
              <w:ind w:left="33"/>
            </w:pPr>
            <w:r w:rsidRPr="00527E04">
              <w:t>Independent System Operator and Planner, means a person designated by the Secretary of State under section 162 of the Energy Act 2023 as the holder of the ESO Licence, and the GSP licence, for the time being that person is the NESO</w:t>
            </w:r>
          </w:p>
        </w:tc>
      </w:tr>
      <w:tr w:rsidR="005C02F0" w:rsidRPr="0064046A" w14:paraId="7A8D5912" w14:textId="77777777" w:rsidTr="004B0100">
        <w:trPr>
          <w:trHeight w:val="300"/>
        </w:trPr>
        <w:tc>
          <w:tcPr>
            <w:tcW w:w="4377" w:type="dxa"/>
          </w:tcPr>
          <w:p w14:paraId="641A6B62" w14:textId="77777777" w:rsidR="005C02F0" w:rsidRPr="0064046A" w:rsidRDefault="005C02F0" w:rsidP="005C02F0">
            <w:pPr>
              <w:jc w:val="left"/>
              <w:rPr>
                <w:b/>
              </w:rPr>
            </w:pPr>
            <w:r w:rsidRPr="0064046A">
              <w:rPr>
                <w:b/>
              </w:rPr>
              <w:t>"Joint Investigation"</w:t>
            </w:r>
          </w:p>
        </w:tc>
        <w:tc>
          <w:tcPr>
            <w:tcW w:w="4378" w:type="dxa"/>
          </w:tcPr>
          <w:p w14:paraId="64967181" w14:textId="77777777" w:rsidR="005C02F0" w:rsidRPr="00527E04" w:rsidRDefault="005C02F0" w:rsidP="005C02F0">
            <w:pPr>
              <w:tabs>
                <w:tab w:val="left" w:pos="1985"/>
              </w:tabs>
              <w:ind w:left="33"/>
            </w:pPr>
            <w:r w:rsidRPr="00527E04">
              <w:t>an investigation conducted jointly by Investigation Parties and, where relevant, other persons into a Significant Incident or Related Significant Incidents or a Possible Relevant Interruption under Section C, Part Three, paragraph 4.2;</w:t>
            </w:r>
          </w:p>
        </w:tc>
      </w:tr>
      <w:tr w:rsidR="005C02F0" w:rsidRPr="0064046A" w14:paraId="12F88ECB" w14:textId="77777777" w:rsidTr="004B0100">
        <w:trPr>
          <w:trHeight w:val="300"/>
        </w:trPr>
        <w:tc>
          <w:tcPr>
            <w:tcW w:w="4377" w:type="dxa"/>
          </w:tcPr>
          <w:p w14:paraId="68B66D00" w14:textId="569BF9B8" w:rsidR="005C02F0" w:rsidRPr="0064046A" w:rsidRDefault="005C02F0" w:rsidP="005C02F0">
            <w:pPr>
              <w:jc w:val="left"/>
              <w:rPr>
                <w:b/>
              </w:rPr>
            </w:pPr>
            <w:r w:rsidRPr="0064046A">
              <w:rPr>
                <w:b/>
              </w:rPr>
              <w:t>"Joint Project Party"</w:t>
            </w:r>
          </w:p>
        </w:tc>
        <w:tc>
          <w:tcPr>
            <w:tcW w:w="4378" w:type="dxa"/>
          </w:tcPr>
          <w:p w14:paraId="39808845" w14:textId="6D6AD14A" w:rsidR="005C02F0" w:rsidRPr="0064046A" w:rsidRDefault="005C02F0" w:rsidP="005C02F0">
            <w:pPr>
              <w:tabs>
                <w:tab w:val="left" w:pos="1985"/>
              </w:tabs>
              <w:ind w:left="992" w:hanging="992"/>
            </w:pPr>
            <w:r w:rsidRPr="0064046A">
              <w:t>as defined in Section D, Part Two, paragraph 8.1;</w:t>
            </w:r>
          </w:p>
        </w:tc>
      </w:tr>
      <w:tr w:rsidR="005C02F0" w:rsidRPr="0064046A" w14:paraId="0676B9AC" w14:textId="77777777" w:rsidTr="004B0100">
        <w:trPr>
          <w:trHeight w:val="300"/>
        </w:trPr>
        <w:tc>
          <w:tcPr>
            <w:tcW w:w="4377" w:type="dxa"/>
          </w:tcPr>
          <w:p w14:paraId="3EEA767E" w14:textId="77777777" w:rsidR="005C02F0" w:rsidRDefault="005C02F0" w:rsidP="005C02F0">
            <w:pPr>
              <w:jc w:val="left"/>
              <w:rPr>
                <w:b/>
              </w:rPr>
            </w:pPr>
            <w:r w:rsidRPr="0064046A">
              <w:rPr>
                <w:b/>
              </w:rPr>
              <w:t>“Key Outage Proposal”</w:t>
            </w:r>
          </w:p>
          <w:p w14:paraId="43D09557" w14:textId="77777777" w:rsidR="005C02F0" w:rsidRDefault="005C02F0" w:rsidP="005C02F0">
            <w:pPr>
              <w:jc w:val="left"/>
              <w:rPr>
                <w:b/>
              </w:rPr>
            </w:pPr>
          </w:p>
          <w:p w14:paraId="357B7E60" w14:textId="77777777" w:rsidR="005C02F0" w:rsidRDefault="005C02F0" w:rsidP="005C02F0">
            <w:pPr>
              <w:jc w:val="left"/>
              <w:rPr>
                <w:b/>
              </w:rPr>
            </w:pPr>
          </w:p>
          <w:p w14:paraId="5DAC081B" w14:textId="0132461D" w:rsidR="005C02F0" w:rsidRPr="0064046A" w:rsidRDefault="005C02F0" w:rsidP="005C02F0">
            <w:pPr>
              <w:jc w:val="left"/>
              <w:rPr>
                <w:b/>
              </w:rPr>
            </w:pPr>
          </w:p>
        </w:tc>
        <w:tc>
          <w:tcPr>
            <w:tcW w:w="4378" w:type="dxa"/>
          </w:tcPr>
          <w:p w14:paraId="4AF3CFC6" w14:textId="32BB7E80" w:rsidR="005C02F0" w:rsidRPr="0064046A" w:rsidRDefault="005C02F0" w:rsidP="005C02F0">
            <w:pPr>
              <w:rPr>
                <w:rFonts w:cs="Arial"/>
              </w:rPr>
            </w:pPr>
            <w:r w:rsidRPr="0064046A">
              <w:rPr>
                <w:rFonts w:cs="Arial"/>
              </w:rPr>
              <w:t xml:space="preserve">the proposal in respect of proposed outages, for a list of MITS circuits as agreed between the licensees, for Year 2 developed, maintained and submitted to </w:t>
            </w:r>
            <w:r w:rsidRPr="00B6764D">
              <w:rPr>
                <w:rFonts w:cs="Arial"/>
              </w:rPr>
              <w:t>The Company</w:t>
            </w:r>
            <w:r w:rsidRPr="0064046A">
              <w:rPr>
                <w:rFonts w:cs="Arial"/>
              </w:rPr>
              <w:t xml:space="preserve"> by each Transmission Owner in accordance with, and including those matters set out in, Section C, Part Two The agreed list of MITS circuits shall be reviewed by the licensees as required based on proposed changes to the Transmission System.</w:t>
            </w:r>
          </w:p>
        </w:tc>
      </w:tr>
      <w:tr w:rsidR="005C02F0" w:rsidRPr="0064046A" w14:paraId="6E51554B" w14:textId="77777777" w:rsidTr="004B0100">
        <w:trPr>
          <w:trHeight w:val="300"/>
        </w:trPr>
        <w:tc>
          <w:tcPr>
            <w:tcW w:w="4377" w:type="dxa"/>
          </w:tcPr>
          <w:p w14:paraId="17BD4810" w14:textId="77777777" w:rsidR="005C02F0" w:rsidRDefault="005C02F0" w:rsidP="005C02F0">
            <w:pPr>
              <w:spacing w:after="0"/>
              <w:jc w:val="left"/>
              <w:rPr>
                <w:b/>
                <w:lang w:val="en-US"/>
              </w:rPr>
            </w:pPr>
            <w:r>
              <w:rPr>
                <w:b/>
                <w:lang w:val="en-US"/>
              </w:rPr>
              <w:t>“Lead Parties”</w:t>
            </w:r>
          </w:p>
          <w:p w14:paraId="33B658BC" w14:textId="77777777" w:rsidR="005C02F0" w:rsidRPr="00BB6DD4" w:rsidRDefault="005C02F0" w:rsidP="005C02F0">
            <w:pPr>
              <w:jc w:val="left"/>
              <w:rPr>
                <w:b/>
                <w:lang w:val="en-US"/>
              </w:rPr>
            </w:pPr>
          </w:p>
        </w:tc>
        <w:tc>
          <w:tcPr>
            <w:tcW w:w="4378" w:type="dxa"/>
          </w:tcPr>
          <w:p w14:paraId="7576EC3A" w14:textId="44C14462" w:rsidR="005C02F0" w:rsidRPr="2F592808" w:rsidRDefault="005C02F0" w:rsidP="005C02F0">
            <w:pPr>
              <w:spacing w:after="0" w:line="240" w:lineRule="atLeast"/>
              <w:rPr>
                <w:lang w:val="en-US"/>
              </w:rPr>
            </w:pPr>
            <w:r w:rsidRPr="00592D31">
              <w:rPr>
                <w:lang w:val="en-US"/>
              </w:rPr>
              <w:t xml:space="preserve">The </w:t>
            </w:r>
            <w:r>
              <w:rPr>
                <w:lang w:val="en-US"/>
              </w:rPr>
              <w:t>L</w:t>
            </w:r>
            <w:r w:rsidRPr="00592D31">
              <w:rPr>
                <w:lang w:val="en-US"/>
              </w:rPr>
              <w:t xml:space="preserve">ead </w:t>
            </w:r>
            <w:r>
              <w:rPr>
                <w:lang w:val="en-US"/>
              </w:rPr>
              <w:t>P</w:t>
            </w:r>
            <w:r w:rsidRPr="00592D31">
              <w:rPr>
                <w:lang w:val="en-US"/>
              </w:rPr>
              <w:t>art</w:t>
            </w:r>
            <w:r>
              <w:rPr>
                <w:lang w:val="en-US"/>
              </w:rPr>
              <w:t>ies</w:t>
            </w:r>
            <w:r w:rsidRPr="00592D31">
              <w:rPr>
                <w:lang w:val="en-US"/>
              </w:rPr>
              <w:t xml:space="preserve"> for the delivery of a CATO-TO Connection Project, will </w:t>
            </w:r>
            <w:r>
              <w:rPr>
                <w:lang w:val="en-US"/>
              </w:rPr>
              <w:t xml:space="preserve">normally </w:t>
            </w:r>
            <w:r w:rsidRPr="00592D31">
              <w:rPr>
                <w:lang w:val="en-US"/>
              </w:rPr>
              <w:t xml:space="preserve">be the </w:t>
            </w:r>
            <w:r>
              <w:rPr>
                <w:lang w:val="en-US"/>
              </w:rPr>
              <w:t xml:space="preserve">P </w:t>
            </w:r>
            <w:r w:rsidRPr="00592D31">
              <w:rPr>
                <w:lang w:val="en-US"/>
              </w:rPr>
              <w:t>TO, the connecting CATO and The Company</w:t>
            </w:r>
          </w:p>
        </w:tc>
      </w:tr>
      <w:tr w:rsidR="005C02F0" w:rsidRPr="0064046A" w14:paraId="577539FD" w14:textId="77777777" w:rsidTr="004B0100">
        <w:trPr>
          <w:trHeight w:val="300"/>
        </w:trPr>
        <w:tc>
          <w:tcPr>
            <w:tcW w:w="4377" w:type="dxa"/>
          </w:tcPr>
          <w:p w14:paraId="3DCEF6CF" w14:textId="46DBC7E2" w:rsidR="005C02F0" w:rsidRPr="00BB6DD4" w:rsidRDefault="005C02F0" w:rsidP="005C02F0">
            <w:pPr>
              <w:jc w:val="left"/>
              <w:rPr>
                <w:b/>
                <w:lang w:val="en-US"/>
              </w:rPr>
            </w:pPr>
            <w:r>
              <w:rPr>
                <w:b/>
                <w:lang w:val="en-US"/>
              </w:rPr>
              <w:t>“Lead Person”</w:t>
            </w:r>
          </w:p>
        </w:tc>
        <w:tc>
          <w:tcPr>
            <w:tcW w:w="4378" w:type="dxa"/>
          </w:tcPr>
          <w:p w14:paraId="47DF2AAE" w14:textId="788FFFF1" w:rsidR="005C02F0" w:rsidRPr="2F592808" w:rsidRDefault="005C02F0" w:rsidP="005C02F0">
            <w:pPr>
              <w:tabs>
                <w:tab w:val="left" w:pos="1985"/>
              </w:tabs>
              <w:ind w:left="37" w:hanging="37"/>
              <w:rPr>
                <w:lang w:val="en-US"/>
              </w:rPr>
            </w:pPr>
            <w:r w:rsidRPr="00592D31">
              <w:rPr>
                <w:lang w:val="en-US"/>
              </w:rPr>
              <w:t>The person representing each of the Lead Parties on the CATO-TO Connection Planning Sub-Group</w:t>
            </w:r>
          </w:p>
        </w:tc>
      </w:tr>
      <w:tr w:rsidR="005C02F0" w:rsidRPr="0064046A" w14:paraId="64CB81E1" w14:textId="77777777" w:rsidTr="004B0100">
        <w:trPr>
          <w:trHeight w:val="300"/>
        </w:trPr>
        <w:tc>
          <w:tcPr>
            <w:tcW w:w="4377" w:type="dxa"/>
          </w:tcPr>
          <w:p w14:paraId="13BDADB0" w14:textId="77777777" w:rsidR="005C02F0" w:rsidRPr="00503C03" w:rsidRDefault="005C02F0" w:rsidP="005C02F0">
            <w:pPr>
              <w:jc w:val="left"/>
              <w:rPr>
                <w:b/>
              </w:rPr>
            </w:pPr>
            <w:r w:rsidRPr="00BB6DD4">
              <w:rPr>
                <w:b/>
                <w:lang w:val="en-US"/>
              </w:rPr>
              <w:t>“Legally Binding Decisions of the European Commission and/or the Agency</w:t>
            </w:r>
            <w:r w:rsidRPr="00BB6DD4">
              <w:rPr>
                <w:lang w:val="en-US"/>
              </w:rPr>
              <w:t>”</w:t>
            </w:r>
          </w:p>
        </w:tc>
        <w:tc>
          <w:tcPr>
            <w:tcW w:w="4378" w:type="dxa"/>
          </w:tcPr>
          <w:p w14:paraId="6EBD073C" w14:textId="0981D34E" w:rsidR="005C02F0" w:rsidRPr="00503C03" w:rsidRDefault="005C02F0" w:rsidP="005C02F0">
            <w:pPr>
              <w:tabs>
                <w:tab w:val="left" w:pos="1985"/>
              </w:tabs>
              <w:ind w:left="37" w:hanging="37"/>
            </w:pPr>
            <w:r w:rsidRPr="2F592808">
              <w:rPr>
                <w:lang w:val="en-US"/>
              </w:rPr>
              <w:t xml:space="preserve">means any relevant legally binding decision or decisions of the </w:t>
            </w:r>
            <w:r w:rsidRPr="2F592808">
              <w:rPr>
                <w:b/>
                <w:bCs/>
                <w:lang w:val="en-US"/>
              </w:rPr>
              <w:t>European Commission</w:t>
            </w:r>
            <w:r w:rsidRPr="2F592808">
              <w:rPr>
                <w:lang w:val="en-US"/>
              </w:rPr>
              <w:t xml:space="preserve"> and/or the </w:t>
            </w:r>
            <w:r w:rsidRPr="2F592808">
              <w:rPr>
                <w:b/>
                <w:bCs/>
                <w:lang w:val="en-US"/>
              </w:rPr>
              <w:t>Agency</w:t>
            </w:r>
            <w:r w:rsidRPr="2F592808">
              <w:rPr>
                <w:lang w:val="en-US"/>
              </w:rPr>
              <w:t xml:space="preserve">, but a binding decision does not include a decision that is not, or so much of a decision as is not, </w:t>
            </w:r>
            <w:r w:rsidRPr="2F592808">
              <w:rPr>
                <w:b/>
                <w:bCs/>
                <w:lang w:val="en-US"/>
              </w:rPr>
              <w:t>Assimilated Law</w:t>
            </w:r>
            <w:r w:rsidRPr="2F592808">
              <w:rPr>
                <w:lang w:val="en-US"/>
              </w:rPr>
              <w:t>;</w:t>
            </w:r>
          </w:p>
        </w:tc>
      </w:tr>
      <w:tr w:rsidR="005C02F0" w:rsidRPr="0064046A" w14:paraId="02DD257E" w14:textId="77777777" w:rsidTr="004B0100">
        <w:trPr>
          <w:trHeight w:val="300"/>
        </w:trPr>
        <w:tc>
          <w:tcPr>
            <w:tcW w:w="4377" w:type="dxa"/>
          </w:tcPr>
          <w:p w14:paraId="6E4282F5" w14:textId="77777777" w:rsidR="005C02F0" w:rsidRPr="0064046A" w:rsidRDefault="005C02F0" w:rsidP="005C02F0">
            <w:pPr>
              <w:jc w:val="left"/>
              <w:rPr>
                <w:b/>
              </w:rPr>
            </w:pPr>
            <w:r w:rsidRPr="0064046A">
              <w:rPr>
                <w:b/>
              </w:rPr>
              <w:t>"Legal Requirement"</w:t>
            </w:r>
          </w:p>
        </w:tc>
        <w:tc>
          <w:tcPr>
            <w:tcW w:w="4378" w:type="dxa"/>
          </w:tcPr>
          <w:p w14:paraId="08A6D244" w14:textId="77777777" w:rsidR="005C02F0" w:rsidRPr="0064046A" w:rsidRDefault="005C02F0" w:rsidP="005C02F0">
            <w:pPr>
              <w:tabs>
                <w:tab w:val="left" w:pos="1985"/>
              </w:tabs>
              <w:ind w:left="992" w:hanging="992"/>
            </w:pPr>
            <w:r w:rsidRPr="0064046A">
              <w:t>any Act of Parliament, regulation, licence or Directive;</w:t>
            </w:r>
          </w:p>
        </w:tc>
      </w:tr>
      <w:tr w:rsidR="005C02F0" w:rsidRPr="0064046A" w14:paraId="69E8D1FA" w14:textId="77777777" w:rsidTr="004B0100">
        <w:trPr>
          <w:trHeight w:val="300"/>
        </w:trPr>
        <w:tc>
          <w:tcPr>
            <w:tcW w:w="4377" w:type="dxa"/>
          </w:tcPr>
          <w:p w14:paraId="78F3FB62" w14:textId="77777777" w:rsidR="005C02F0" w:rsidRPr="0064046A" w:rsidRDefault="005C02F0" w:rsidP="005C02F0">
            <w:pPr>
              <w:jc w:val="left"/>
              <w:rPr>
                <w:b/>
              </w:rPr>
            </w:pPr>
            <w:r w:rsidRPr="0064046A">
              <w:rPr>
                <w:b/>
              </w:rPr>
              <w:t>"Legislation"</w:t>
            </w:r>
          </w:p>
        </w:tc>
        <w:tc>
          <w:tcPr>
            <w:tcW w:w="4378" w:type="dxa"/>
          </w:tcPr>
          <w:p w14:paraId="42FFC9AD" w14:textId="77777777" w:rsidR="005C02F0" w:rsidRPr="0064046A" w:rsidRDefault="005C02F0" w:rsidP="005C02F0">
            <w:r w:rsidRPr="0064046A">
              <w:t>as defined in paragraph 2.6.5 of this Section J;</w:t>
            </w:r>
          </w:p>
        </w:tc>
      </w:tr>
      <w:tr w:rsidR="005C02F0" w:rsidRPr="0064046A" w14:paraId="3C1D1462" w14:textId="77777777" w:rsidTr="004B0100">
        <w:trPr>
          <w:trHeight w:val="300"/>
        </w:trPr>
        <w:tc>
          <w:tcPr>
            <w:tcW w:w="4377" w:type="dxa"/>
          </w:tcPr>
          <w:p w14:paraId="23CC65BF" w14:textId="77777777" w:rsidR="005C02F0" w:rsidRPr="0064046A" w:rsidRDefault="005C02F0" w:rsidP="005C02F0">
            <w:pPr>
              <w:jc w:val="left"/>
              <w:rPr>
                <w:b/>
              </w:rPr>
            </w:pPr>
            <w:r w:rsidRPr="0064046A">
              <w:rPr>
                <w:b/>
              </w:rPr>
              <w:t>“Letter of Credit”</w:t>
            </w:r>
          </w:p>
        </w:tc>
        <w:tc>
          <w:tcPr>
            <w:tcW w:w="4378" w:type="dxa"/>
          </w:tcPr>
          <w:p w14:paraId="736828E0" w14:textId="3AC89C3E" w:rsidR="005C02F0" w:rsidRPr="0064046A" w:rsidRDefault="005C02F0" w:rsidP="005C02F0">
            <w:pPr>
              <w:pStyle w:val="BodyText"/>
              <w:spacing w:before="120" w:after="120"/>
              <w:ind w:left="340" w:hanging="340"/>
            </w:pPr>
            <w:r w:rsidRPr="0064046A">
              <w:t xml:space="preserve">(a) in respect of Section D, Paragraph 8.4.2 shall mean an irrevocable standby letter of </w:t>
            </w:r>
            <w:r w:rsidRPr="0064046A">
              <w:lastRenderedPageBreak/>
              <w:t xml:space="preserve">credit in a form reasonably satisfactory to </w:t>
            </w:r>
            <w:r>
              <w:rPr>
                <w:bCs/>
              </w:rPr>
              <w:t>The Company</w:t>
            </w:r>
            <w:r w:rsidRPr="0064046A">
              <w:t xml:space="preserve"> but in any case expressed to be governed by the Uniform Customs and Practice for Documentary Credits 1993 Revision ICC Publication No. 500 or such other form as may be reasonably satisfactory to </w:t>
            </w:r>
            <w:r>
              <w:rPr>
                <w:bCs/>
              </w:rPr>
              <w:t>The Company</w:t>
            </w:r>
            <w:r w:rsidRPr="0064046A">
              <w:rPr>
                <w:bCs/>
              </w:rPr>
              <w:t xml:space="preserve"> </w:t>
            </w:r>
            <w:r w:rsidRPr="0064046A">
              <w:t xml:space="preserve">and allowing for partial drawings and providing for the payment to </w:t>
            </w:r>
            <w:r>
              <w:rPr>
                <w:bCs/>
              </w:rPr>
              <w:t>The Company</w:t>
            </w:r>
            <w:r w:rsidRPr="0064046A">
              <w:t xml:space="preserve"> on demand forthwith on and against </w:t>
            </w:r>
            <w:r>
              <w:rPr>
                <w:bCs/>
              </w:rPr>
              <w:t>The Company</w:t>
            </w:r>
            <w:r w:rsidRPr="0064046A">
              <w:rPr>
                <w:bCs/>
              </w:rPr>
              <w:t>’s</w:t>
            </w:r>
            <w:r w:rsidRPr="0064046A">
              <w:t xml:space="preserve"> delivery to the issuer thereof of a Notice of Drawing of the amount demanded therein;</w:t>
            </w:r>
          </w:p>
          <w:p w14:paraId="7DF50711" w14:textId="59CA1B91" w:rsidR="005C02F0" w:rsidRPr="0064046A" w:rsidRDefault="005C02F0" w:rsidP="005C02F0">
            <w:pPr>
              <w:ind w:left="340" w:hanging="340"/>
            </w:pPr>
            <w:r w:rsidRPr="0064046A">
              <w:t xml:space="preserve">(b) in all other cases shall mean an unconditional irrevocable standby letter of credit in such form as </w:t>
            </w:r>
            <w:r>
              <w:rPr>
                <w:bCs/>
              </w:rPr>
              <w:t>The Company</w:t>
            </w:r>
            <w:r w:rsidRPr="0064046A">
              <w:t xml:space="preserve"> may reasonably approve issued for the account of the Transmission Owner in sterling in favour of </w:t>
            </w:r>
            <w:r>
              <w:rPr>
                <w:bCs/>
              </w:rPr>
              <w:t>The Company</w:t>
            </w:r>
            <w:r w:rsidRPr="0064046A">
              <w:t xml:space="preserve">, allowing for partial drawings and providing for the payment to </w:t>
            </w:r>
            <w:r>
              <w:rPr>
                <w:bCs/>
              </w:rPr>
              <w:t>The Company</w:t>
            </w:r>
            <w:r w:rsidRPr="0064046A">
              <w:t xml:space="preserve"> forthwith on demand by any United Kingdom clearing bank or any other bank which in each case has a long term debt rating of not less than single “A” by Standard and Poor’s Corporation or by Moody’s Investors Services, or such other bank as </w:t>
            </w:r>
            <w:r>
              <w:rPr>
                <w:bCs/>
              </w:rPr>
              <w:t>The Company</w:t>
            </w:r>
            <w:r w:rsidRPr="0064046A">
              <w:t xml:space="preserve"> may approve and which shall be available for payment at a branch of the issuing bank</w:t>
            </w:r>
          </w:p>
        </w:tc>
      </w:tr>
      <w:tr w:rsidR="005C02F0" w:rsidRPr="0064046A" w14:paraId="2C365D73" w14:textId="77777777" w:rsidTr="004B0100">
        <w:trPr>
          <w:trHeight w:val="300"/>
        </w:trPr>
        <w:tc>
          <w:tcPr>
            <w:tcW w:w="4377" w:type="dxa"/>
          </w:tcPr>
          <w:p w14:paraId="42A3BB29" w14:textId="77777777" w:rsidR="005C02F0" w:rsidRPr="0064046A" w:rsidRDefault="005C02F0" w:rsidP="005C02F0">
            <w:pPr>
              <w:jc w:val="left"/>
              <w:rPr>
                <w:b/>
              </w:rPr>
            </w:pPr>
            <w:r w:rsidRPr="0064046A">
              <w:rPr>
                <w:b/>
              </w:rPr>
              <w:lastRenderedPageBreak/>
              <w:t>"Licence Standards"</w:t>
            </w:r>
          </w:p>
        </w:tc>
        <w:tc>
          <w:tcPr>
            <w:tcW w:w="4378" w:type="dxa"/>
          </w:tcPr>
          <w:p w14:paraId="1E4FD948" w14:textId="77777777" w:rsidR="005C02F0" w:rsidRPr="0064046A" w:rsidRDefault="005C02F0" w:rsidP="005C02F0">
            <w:pPr>
              <w:rPr>
                <w:i/>
              </w:rPr>
            </w:pPr>
            <w:r w:rsidRPr="0064046A">
              <w:rPr>
                <w:rStyle w:val="Emphasis"/>
                <w:i w:val="0"/>
              </w:rPr>
              <w:t>the standards and requirements, in respect of each Party, referred to in its Transmission Licence and in accordance with which:</w:t>
            </w:r>
            <w:r w:rsidRPr="0064046A">
              <w:rPr>
                <w:i/>
              </w:rPr>
              <w:t xml:space="preserve"> </w:t>
            </w:r>
          </w:p>
          <w:p w14:paraId="784F5A46" w14:textId="77777777" w:rsidR="005C02F0" w:rsidRPr="0064046A" w:rsidRDefault="005C02F0" w:rsidP="005C02F0">
            <w:pPr>
              <w:rPr>
                <w:i/>
              </w:rPr>
            </w:pPr>
            <w:r w:rsidRPr="0064046A">
              <w:rPr>
                <w:rStyle w:val="Emphasis"/>
                <w:i w:val="0"/>
              </w:rPr>
              <w:t xml:space="preserve">(a) </w:t>
            </w:r>
            <w:r>
              <w:rPr>
                <w:rStyle w:val="Emphasis"/>
                <w:i w:val="0"/>
              </w:rPr>
              <w:t>each Transmission Owner</w:t>
            </w:r>
            <w:r w:rsidRPr="0064046A">
              <w:rPr>
                <w:rStyle w:val="Emphasis"/>
                <w:i w:val="0"/>
              </w:rPr>
              <w:t xml:space="preserve"> is required to plan and develop its Transmission System; and </w:t>
            </w:r>
          </w:p>
          <w:p w14:paraId="17471556" w14:textId="2BA9F452" w:rsidR="005C02F0" w:rsidRPr="0064046A" w:rsidRDefault="005C02F0" w:rsidP="005C02F0">
            <w:pPr>
              <w:rPr>
                <w:i/>
              </w:rPr>
            </w:pPr>
            <w:r w:rsidRPr="0064046A">
              <w:rPr>
                <w:rStyle w:val="Emphasis"/>
                <w:i w:val="0"/>
              </w:rPr>
              <w:t xml:space="preserve">(b) </w:t>
            </w:r>
            <w:r>
              <w:rPr>
                <w:rStyle w:val="Emphasis"/>
                <w:i w:val="0"/>
              </w:rPr>
              <w:t>The Company</w:t>
            </w:r>
            <w:r w:rsidRPr="0064046A">
              <w:rPr>
                <w:rStyle w:val="Emphasis"/>
                <w:i w:val="0"/>
              </w:rPr>
              <w:t xml:space="preserve"> is required to co-ordinate and direct the flow of electricity onto and over the </w:t>
            </w:r>
            <w:r w:rsidRPr="0064046A">
              <w:t>National Electricity</w:t>
            </w:r>
            <w:r w:rsidRPr="0064046A">
              <w:rPr>
                <w:rStyle w:val="Emphasis"/>
                <w:i w:val="0"/>
              </w:rPr>
              <w:t xml:space="preserve"> Transmission System, </w:t>
            </w:r>
          </w:p>
          <w:p w14:paraId="1D0A38EB" w14:textId="53397341" w:rsidR="005C02F0" w:rsidRPr="0064046A" w:rsidRDefault="005C02F0" w:rsidP="005C02F0">
            <w:r w:rsidRPr="0064046A">
              <w:rPr>
                <w:rStyle w:val="Emphasis"/>
                <w:i w:val="0"/>
              </w:rPr>
              <w:t xml:space="preserve">as varied from time to time in respect of a Transmission Owner by a Transmission Derogation or, in the case of </w:t>
            </w:r>
            <w:r>
              <w:rPr>
                <w:rStyle w:val="Emphasis"/>
                <w:i w:val="0"/>
              </w:rPr>
              <w:t>The Company</w:t>
            </w:r>
            <w:r w:rsidRPr="0064046A">
              <w:rPr>
                <w:rStyle w:val="Emphasis"/>
                <w:i w:val="0"/>
              </w:rPr>
              <w:t>, by any relevant direction issued by the Authority</w:t>
            </w:r>
            <w:r w:rsidRPr="0064046A">
              <w:rPr>
                <w:i/>
              </w:rPr>
              <w:t>;</w:t>
            </w:r>
          </w:p>
        </w:tc>
      </w:tr>
      <w:tr w:rsidR="005C02F0" w:rsidRPr="0064046A" w14:paraId="6F2449D1" w14:textId="77777777" w:rsidTr="004B0100">
        <w:trPr>
          <w:trHeight w:val="300"/>
        </w:trPr>
        <w:tc>
          <w:tcPr>
            <w:tcW w:w="4377" w:type="dxa"/>
          </w:tcPr>
          <w:p w14:paraId="3CABC298" w14:textId="77777777" w:rsidR="005C02F0" w:rsidRPr="0064046A" w:rsidRDefault="005C02F0" w:rsidP="005C02F0">
            <w:pPr>
              <w:jc w:val="left"/>
              <w:rPr>
                <w:b/>
              </w:rPr>
            </w:pPr>
            <w:r w:rsidRPr="0064046A">
              <w:rPr>
                <w:b/>
              </w:rPr>
              <w:t>"Liquidated Damages"</w:t>
            </w:r>
          </w:p>
        </w:tc>
        <w:tc>
          <w:tcPr>
            <w:tcW w:w="4378" w:type="dxa"/>
          </w:tcPr>
          <w:p w14:paraId="24551571" w14:textId="526DA64D" w:rsidR="005C02F0" w:rsidRPr="0064046A" w:rsidRDefault="005C02F0" w:rsidP="005C02F0">
            <w:r w:rsidRPr="0064046A">
              <w:t xml:space="preserve">as defined separately between </w:t>
            </w:r>
            <w:r>
              <w:t>The Company</w:t>
            </w:r>
            <w:r w:rsidRPr="0064046A">
              <w:t xml:space="preserve"> and each Transmission Owner undertaking </w:t>
            </w:r>
            <w:r w:rsidRPr="0064046A">
              <w:lastRenderedPageBreak/>
              <w:t>Works as part of a Construction Project in an applicable TO Construction Agreement;</w:t>
            </w:r>
          </w:p>
        </w:tc>
      </w:tr>
      <w:tr w:rsidR="005C02F0" w:rsidRPr="0064046A" w14:paraId="67F91602" w14:textId="77777777" w:rsidTr="004B0100">
        <w:trPr>
          <w:trHeight w:val="300"/>
        </w:trPr>
        <w:tc>
          <w:tcPr>
            <w:tcW w:w="4377" w:type="dxa"/>
          </w:tcPr>
          <w:p w14:paraId="5E30D8DA" w14:textId="77777777" w:rsidR="005C02F0" w:rsidRPr="0064046A" w:rsidRDefault="005C02F0" w:rsidP="005C02F0">
            <w:pPr>
              <w:jc w:val="left"/>
              <w:rPr>
                <w:b/>
              </w:rPr>
            </w:pPr>
            <w:r w:rsidRPr="0064046A">
              <w:rPr>
                <w:b/>
              </w:rPr>
              <w:lastRenderedPageBreak/>
              <w:t>"Liquidated Damages Liability"</w:t>
            </w:r>
          </w:p>
        </w:tc>
        <w:tc>
          <w:tcPr>
            <w:tcW w:w="4378" w:type="dxa"/>
          </w:tcPr>
          <w:p w14:paraId="12FBFBD7" w14:textId="77777777" w:rsidR="005C02F0" w:rsidRPr="0064046A" w:rsidRDefault="005C02F0" w:rsidP="005C02F0">
            <w:r w:rsidRPr="0064046A">
              <w:t xml:space="preserve">means the liquidated damages liability as set out in the relevant TO Construction Agreement; </w:t>
            </w:r>
          </w:p>
        </w:tc>
      </w:tr>
      <w:tr w:rsidR="005C02F0" w:rsidRPr="0064046A" w14:paraId="166F0C25" w14:textId="77777777" w:rsidTr="004B0100">
        <w:trPr>
          <w:trHeight w:val="300"/>
        </w:trPr>
        <w:tc>
          <w:tcPr>
            <w:tcW w:w="4377" w:type="dxa"/>
          </w:tcPr>
          <w:p w14:paraId="59CE3FB0" w14:textId="77777777" w:rsidR="005C02F0" w:rsidRPr="0064046A" w:rsidRDefault="005C02F0" w:rsidP="005C02F0">
            <w:pPr>
              <w:jc w:val="left"/>
              <w:rPr>
                <w:b/>
              </w:rPr>
            </w:pPr>
            <w:r w:rsidRPr="0064046A">
              <w:rPr>
                <w:b/>
              </w:rPr>
              <w:t>"Local Joint Restoration Plan"</w:t>
            </w:r>
          </w:p>
        </w:tc>
        <w:tc>
          <w:tcPr>
            <w:tcW w:w="4378" w:type="dxa"/>
          </w:tcPr>
          <w:p w14:paraId="586E3188" w14:textId="378263DB" w:rsidR="005C02F0" w:rsidRPr="0064046A" w:rsidRDefault="005C02F0" w:rsidP="005C02F0">
            <w:r w:rsidRPr="0064046A">
              <w:t>as defined in the Grid Code;</w:t>
            </w:r>
          </w:p>
        </w:tc>
      </w:tr>
      <w:tr w:rsidR="005C02F0" w:rsidRPr="0064046A" w14:paraId="7036E75F" w14:textId="77777777" w:rsidTr="004B0100">
        <w:trPr>
          <w:trHeight w:val="300"/>
        </w:trPr>
        <w:tc>
          <w:tcPr>
            <w:tcW w:w="4377" w:type="dxa"/>
          </w:tcPr>
          <w:p w14:paraId="3D31A3D6" w14:textId="77777777" w:rsidR="005C02F0" w:rsidRPr="0064046A" w:rsidRDefault="005C02F0" w:rsidP="005C02F0">
            <w:pPr>
              <w:jc w:val="left"/>
              <w:rPr>
                <w:b/>
              </w:rPr>
            </w:pPr>
            <w:r w:rsidRPr="0064046A">
              <w:rPr>
                <w:b/>
              </w:rPr>
              <w:t>"Local Safety Instructions"</w:t>
            </w:r>
          </w:p>
        </w:tc>
        <w:tc>
          <w:tcPr>
            <w:tcW w:w="4378" w:type="dxa"/>
          </w:tcPr>
          <w:p w14:paraId="34670BA7" w14:textId="77777777" w:rsidR="005C02F0" w:rsidRPr="0064046A" w:rsidRDefault="005C02F0" w:rsidP="005C02F0">
            <w:r w:rsidRPr="0064046A">
              <w:t xml:space="preserve">as defined in the Grid Code as at the Code Effective Date; </w:t>
            </w:r>
          </w:p>
        </w:tc>
      </w:tr>
      <w:tr w:rsidR="005C02F0" w:rsidRPr="0064046A" w14:paraId="1052EE4E" w14:textId="77777777" w:rsidTr="004B0100">
        <w:trPr>
          <w:trHeight w:val="300"/>
        </w:trPr>
        <w:tc>
          <w:tcPr>
            <w:tcW w:w="4377" w:type="dxa"/>
          </w:tcPr>
          <w:p w14:paraId="05572253" w14:textId="77777777" w:rsidR="005C02F0" w:rsidRPr="0064046A" w:rsidRDefault="005C02F0" w:rsidP="005C02F0">
            <w:pPr>
              <w:jc w:val="left"/>
              <w:rPr>
                <w:b/>
              </w:rPr>
            </w:pPr>
            <w:r w:rsidRPr="0064046A">
              <w:rPr>
                <w:b/>
              </w:rPr>
              <w:t>"Local Switching Procedure"</w:t>
            </w:r>
          </w:p>
        </w:tc>
        <w:tc>
          <w:tcPr>
            <w:tcW w:w="4378" w:type="dxa"/>
          </w:tcPr>
          <w:p w14:paraId="7ACC7289" w14:textId="77777777" w:rsidR="005C02F0" w:rsidRPr="0064046A" w:rsidRDefault="005C02F0" w:rsidP="005C02F0">
            <w:r w:rsidRPr="0064046A">
              <w:t>as defined in the Grid Code as at the Code Effective Date;</w:t>
            </w:r>
          </w:p>
        </w:tc>
      </w:tr>
      <w:tr w:rsidR="005C02F0" w:rsidRPr="0064046A" w14:paraId="64DD9BF9" w14:textId="77777777" w:rsidTr="004B0100">
        <w:trPr>
          <w:trHeight w:val="300"/>
        </w:trPr>
        <w:tc>
          <w:tcPr>
            <w:tcW w:w="4377" w:type="dxa"/>
          </w:tcPr>
          <w:p w14:paraId="7E03A42F" w14:textId="337F9BA3" w:rsidR="005C02F0" w:rsidRPr="0064046A" w:rsidRDefault="005C02F0" w:rsidP="005C02F0">
            <w:pPr>
              <w:jc w:val="left"/>
              <w:rPr>
                <w:b/>
              </w:rPr>
            </w:pPr>
            <w:r>
              <w:rPr>
                <w:b/>
              </w:rPr>
              <w:t>“London Court of International Arbitration”</w:t>
            </w:r>
          </w:p>
        </w:tc>
        <w:tc>
          <w:tcPr>
            <w:tcW w:w="4378" w:type="dxa"/>
          </w:tcPr>
          <w:p w14:paraId="6CBE8ABE" w14:textId="41828F9C" w:rsidR="005C02F0" w:rsidRPr="0064046A" w:rsidRDefault="005C02F0" w:rsidP="005C02F0">
            <w:r w:rsidRPr="00407591">
              <w:t>the leading London-based arbitral institution and not-for-profit company limited by guarantee of that name with a registered company number of 0204767 providing for the resolution of commercial disputes in accordance with its arbitration rules</w:t>
            </w:r>
            <w:r>
              <w:t>;</w:t>
            </w:r>
          </w:p>
        </w:tc>
      </w:tr>
      <w:tr w:rsidR="005C02F0" w:rsidRPr="0064046A" w14:paraId="4C02F74F" w14:textId="77777777" w:rsidTr="004B0100">
        <w:trPr>
          <w:trHeight w:val="300"/>
        </w:trPr>
        <w:tc>
          <w:tcPr>
            <w:tcW w:w="4377" w:type="dxa"/>
          </w:tcPr>
          <w:p w14:paraId="588CD59D" w14:textId="77777777" w:rsidR="005C02F0" w:rsidRPr="0064046A" w:rsidRDefault="005C02F0" w:rsidP="005C02F0">
            <w:pPr>
              <w:jc w:val="left"/>
              <w:rPr>
                <w:b/>
              </w:rPr>
            </w:pPr>
            <w:r w:rsidRPr="0064046A">
              <w:rPr>
                <w:b/>
              </w:rPr>
              <w:t>"Low Voltage" or "</w:t>
            </w:r>
            <w:smartTag w:uri="urn:schemas-microsoft-com:office:smarttags" w:element="place">
              <w:smartTag w:uri="urn:schemas-microsoft-com:office:smarttags" w:element="City">
                <w:r w:rsidRPr="0064046A">
                  <w:rPr>
                    <w:b/>
                  </w:rPr>
                  <w:t>LV</w:t>
                </w:r>
              </w:smartTag>
            </w:smartTag>
            <w:r w:rsidRPr="0064046A">
              <w:rPr>
                <w:b/>
              </w:rPr>
              <w:t>"</w:t>
            </w:r>
          </w:p>
        </w:tc>
        <w:tc>
          <w:tcPr>
            <w:tcW w:w="4378" w:type="dxa"/>
          </w:tcPr>
          <w:p w14:paraId="2DEBD97A" w14:textId="77777777" w:rsidR="005C02F0" w:rsidRPr="0064046A" w:rsidRDefault="005C02F0" w:rsidP="005C02F0">
            <w:r w:rsidRPr="0064046A">
              <w:t>as defined in the Grid Code as at the Code Effective Date;</w:t>
            </w:r>
          </w:p>
        </w:tc>
      </w:tr>
      <w:tr w:rsidR="005C02F0" w:rsidRPr="0064046A" w14:paraId="3C13749E" w14:textId="77777777" w:rsidTr="004B0100">
        <w:trPr>
          <w:trHeight w:val="300"/>
        </w:trPr>
        <w:tc>
          <w:tcPr>
            <w:tcW w:w="4377" w:type="dxa"/>
          </w:tcPr>
          <w:p w14:paraId="614767C6" w14:textId="77777777" w:rsidR="005C02F0" w:rsidRPr="00FC6B71" w:rsidRDefault="005C02F0" w:rsidP="005C02F0">
            <w:pPr>
              <w:jc w:val="left"/>
              <w:rPr>
                <w:b/>
              </w:rPr>
            </w:pPr>
            <w:r>
              <w:rPr>
                <w:b/>
              </w:rPr>
              <w:t>“Main Plant and Apparatus”</w:t>
            </w:r>
          </w:p>
        </w:tc>
        <w:tc>
          <w:tcPr>
            <w:tcW w:w="4378" w:type="dxa"/>
          </w:tcPr>
          <w:p w14:paraId="0B64FB90" w14:textId="77777777" w:rsidR="005C02F0" w:rsidRPr="00FC6B71" w:rsidRDefault="005C02F0" w:rsidP="005C02F0">
            <w:r>
              <w:t>As defined in the Grid Code</w:t>
            </w:r>
          </w:p>
        </w:tc>
      </w:tr>
      <w:tr w:rsidR="005C02F0" w:rsidRPr="0064046A" w14:paraId="383547AB" w14:textId="77777777" w:rsidTr="004B0100">
        <w:trPr>
          <w:trHeight w:val="300"/>
        </w:trPr>
        <w:tc>
          <w:tcPr>
            <w:tcW w:w="4377" w:type="dxa"/>
          </w:tcPr>
          <w:p w14:paraId="516D98CE" w14:textId="77777777" w:rsidR="005C02F0" w:rsidRPr="00FC6B71" w:rsidRDefault="005C02F0" w:rsidP="005C02F0">
            <w:r w:rsidRPr="00FC6B71">
              <w:t>“</w:t>
            </w:r>
            <w:r w:rsidRPr="00FC6B71">
              <w:rPr>
                <w:b/>
              </w:rPr>
              <w:t>Materially Affected Party</w:t>
            </w:r>
            <w:r w:rsidRPr="00FC6B71">
              <w:t>”</w:t>
            </w:r>
          </w:p>
        </w:tc>
        <w:tc>
          <w:tcPr>
            <w:tcW w:w="4378" w:type="dxa"/>
          </w:tcPr>
          <w:p w14:paraId="748BF4A5" w14:textId="77777777" w:rsidR="005C02F0" w:rsidRPr="00FC6B71" w:rsidRDefault="005C02F0" w:rsidP="005C02F0">
            <w:r w:rsidRPr="00FC6B71">
              <w:t>means any person or class of persons designated by the Authority as such;</w:t>
            </w:r>
          </w:p>
        </w:tc>
      </w:tr>
      <w:tr w:rsidR="005C02F0" w:rsidRPr="0064046A" w14:paraId="7FD61B66" w14:textId="77777777" w:rsidTr="004B0100">
        <w:trPr>
          <w:trHeight w:val="300"/>
        </w:trPr>
        <w:tc>
          <w:tcPr>
            <w:tcW w:w="4377" w:type="dxa"/>
          </w:tcPr>
          <w:p w14:paraId="6F0B29FC" w14:textId="77777777" w:rsidR="005C02F0" w:rsidRPr="0064046A" w:rsidRDefault="005C02F0" w:rsidP="005C02F0">
            <w:pPr>
              <w:jc w:val="left"/>
              <w:rPr>
                <w:b/>
              </w:rPr>
            </w:pPr>
            <w:r w:rsidRPr="0064046A">
              <w:rPr>
                <w:b/>
              </w:rPr>
              <w:t>"Material Effect"</w:t>
            </w:r>
          </w:p>
        </w:tc>
        <w:tc>
          <w:tcPr>
            <w:tcW w:w="4378" w:type="dxa"/>
          </w:tcPr>
          <w:p w14:paraId="1A569199" w14:textId="77777777" w:rsidR="005C02F0" w:rsidRPr="0064046A" w:rsidRDefault="005C02F0" w:rsidP="005C02F0">
            <w:r w:rsidRPr="0064046A">
              <w:t>where used in relation to the identification of a Modification only, shall mean an effect causing:</w:t>
            </w:r>
          </w:p>
          <w:p w14:paraId="061C678A" w14:textId="201E148F" w:rsidR="005C02F0" w:rsidRPr="0064046A" w:rsidRDefault="005C02F0" w:rsidP="005C02F0">
            <w:pPr>
              <w:ind w:left="459" w:hanging="459"/>
            </w:pPr>
            <w:r w:rsidRPr="0064046A">
              <w:t>(a)</w:t>
            </w:r>
            <w:r w:rsidRPr="0064046A">
              <w:tab/>
            </w:r>
            <w:r>
              <w:t>The Company</w:t>
            </w:r>
            <w:r w:rsidRPr="0064046A">
              <w:t xml:space="preserve"> or a Transmission Owner to </w:t>
            </w:r>
            <w:proofErr w:type="gramStart"/>
            <w:r w:rsidRPr="0064046A">
              <w:t>effect</w:t>
            </w:r>
            <w:proofErr w:type="gramEnd"/>
            <w:r w:rsidRPr="0064046A">
              <w:t xml:space="preserve"> any works or to alter the manner of operation of Transmission Plant or Transmission Apparatus at a Connection Site; or </w:t>
            </w:r>
          </w:p>
          <w:p w14:paraId="0ABCBB27" w14:textId="77777777" w:rsidR="005C02F0" w:rsidRPr="0064046A" w:rsidRDefault="005C02F0" w:rsidP="005C02F0">
            <w:pPr>
              <w:ind w:left="459" w:hanging="459"/>
            </w:pPr>
            <w:r w:rsidRPr="0064046A">
              <w:t>(b)</w:t>
            </w:r>
            <w:r w:rsidRPr="0064046A">
              <w:tab/>
              <w:t xml:space="preserve">a User to </w:t>
            </w:r>
            <w:proofErr w:type="gramStart"/>
            <w:r w:rsidRPr="0064046A">
              <w:t>effect</w:t>
            </w:r>
            <w:proofErr w:type="gramEnd"/>
            <w:r w:rsidRPr="0064046A">
              <w:t xml:space="preserve"> any works or to alter the manner of operation or Plant or Apparatus at the Connection Site or the site of connection,</w:t>
            </w:r>
          </w:p>
          <w:p w14:paraId="05648C7B" w14:textId="4E55ADD2" w:rsidR="005C02F0" w:rsidRPr="0064046A" w:rsidRDefault="005C02F0" w:rsidP="005C02F0">
            <w:pPr>
              <w:ind w:left="33" w:hanging="33"/>
            </w:pPr>
            <w:r w:rsidRPr="0064046A">
              <w:t xml:space="preserve">which, in either case, involves </w:t>
            </w:r>
            <w:r>
              <w:t>The Company</w:t>
            </w:r>
            <w:r w:rsidRPr="0064046A">
              <w:t xml:space="preserve"> or the relevant Transmission Owner or User in expenditure of more than </w:t>
            </w:r>
            <w:proofErr w:type="gramStart"/>
            <w:r w:rsidRPr="0064046A">
              <w:t>£10,000;</w:t>
            </w:r>
            <w:proofErr w:type="gramEnd"/>
          </w:p>
          <w:p w14:paraId="7D6DFED5" w14:textId="77777777" w:rsidR="005C02F0" w:rsidRPr="0064046A" w:rsidRDefault="005C02F0" w:rsidP="005C02F0">
            <w:pPr>
              <w:ind w:left="33" w:hanging="33"/>
            </w:pPr>
            <w:r w:rsidRPr="0064046A">
              <w:lastRenderedPageBreak/>
              <w:t>The phrase "material effect" where otherwise used in the Code shall not be construed as being so limited.</w:t>
            </w:r>
          </w:p>
        </w:tc>
      </w:tr>
      <w:tr w:rsidR="005C02F0" w:rsidRPr="0064046A" w14:paraId="23F42941" w14:textId="77777777" w:rsidTr="004B0100">
        <w:trPr>
          <w:trHeight w:val="300"/>
        </w:trPr>
        <w:tc>
          <w:tcPr>
            <w:tcW w:w="4377" w:type="dxa"/>
          </w:tcPr>
          <w:p w14:paraId="53E61928" w14:textId="77777777" w:rsidR="005C02F0" w:rsidRPr="0064046A" w:rsidRDefault="005C02F0" w:rsidP="005C02F0">
            <w:pPr>
              <w:jc w:val="left"/>
              <w:rPr>
                <w:b/>
              </w:rPr>
            </w:pPr>
            <w:r w:rsidRPr="0064046A">
              <w:rPr>
                <w:b/>
              </w:rPr>
              <w:lastRenderedPageBreak/>
              <w:t>"Medium Voltage" or "MV"</w:t>
            </w:r>
          </w:p>
        </w:tc>
        <w:tc>
          <w:tcPr>
            <w:tcW w:w="4378" w:type="dxa"/>
          </w:tcPr>
          <w:p w14:paraId="3D5FEC2C" w14:textId="77777777" w:rsidR="005C02F0" w:rsidRPr="0064046A" w:rsidRDefault="005C02F0" w:rsidP="005C02F0">
            <w:r w:rsidRPr="0064046A">
              <w:t>as defined in the Grid Code as at the Code Effective Date;</w:t>
            </w:r>
          </w:p>
        </w:tc>
      </w:tr>
      <w:tr w:rsidR="005C02F0" w:rsidRPr="0064046A" w14:paraId="14446B1B" w14:textId="77777777" w:rsidTr="004B0100">
        <w:trPr>
          <w:trHeight w:val="300"/>
        </w:trPr>
        <w:tc>
          <w:tcPr>
            <w:tcW w:w="4377" w:type="dxa"/>
          </w:tcPr>
          <w:p w14:paraId="1CD9A6E2" w14:textId="6AB8F21C" w:rsidR="005C02F0" w:rsidRPr="0064046A" w:rsidRDefault="005C02F0" w:rsidP="005C02F0">
            <w:pPr>
              <w:jc w:val="left"/>
              <w:rPr>
                <w:b/>
              </w:rPr>
            </w:pPr>
            <w:r w:rsidRPr="00777DE6">
              <w:rPr>
                <w:b/>
                <w:bCs/>
              </w:rPr>
              <w:t>“Minister of the Crown”</w:t>
            </w:r>
          </w:p>
        </w:tc>
        <w:tc>
          <w:tcPr>
            <w:tcW w:w="4378" w:type="dxa"/>
          </w:tcPr>
          <w:p w14:paraId="64E3DA8E" w14:textId="0DE8BE00" w:rsidR="005C02F0" w:rsidRPr="0064046A" w:rsidRDefault="005C02F0" w:rsidP="005C02F0">
            <w:r w:rsidRPr="00ED4B16">
              <w:rPr>
                <w:u w:val="single"/>
              </w:rPr>
              <w:t xml:space="preserve">As defined in the </w:t>
            </w:r>
            <w:r w:rsidRPr="00ED4B16">
              <w:rPr>
                <w:b/>
                <w:bCs/>
                <w:u w:val="single"/>
              </w:rPr>
              <w:t>ESO Licence</w:t>
            </w:r>
            <w:r>
              <w:rPr>
                <w:b/>
                <w:bCs/>
                <w:u w:val="single"/>
              </w:rPr>
              <w:t>;</w:t>
            </w:r>
          </w:p>
        </w:tc>
      </w:tr>
      <w:tr w:rsidR="005C02F0" w:rsidRPr="0064046A" w14:paraId="2D78DC5B" w14:textId="77777777" w:rsidTr="004B0100">
        <w:trPr>
          <w:trHeight w:val="300"/>
        </w:trPr>
        <w:tc>
          <w:tcPr>
            <w:tcW w:w="4377" w:type="dxa"/>
          </w:tcPr>
          <w:p w14:paraId="68DF7136" w14:textId="77777777" w:rsidR="005C02F0" w:rsidRPr="0064046A" w:rsidRDefault="005C02F0" w:rsidP="005C02F0">
            <w:pPr>
              <w:jc w:val="left"/>
              <w:rPr>
                <w:b/>
              </w:rPr>
            </w:pPr>
            <w:r w:rsidRPr="0064046A">
              <w:rPr>
                <w:b/>
              </w:rPr>
              <w:t>“MITS”</w:t>
            </w:r>
          </w:p>
        </w:tc>
        <w:tc>
          <w:tcPr>
            <w:tcW w:w="4378" w:type="dxa"/>
          </w:tcPr>
          <w:p w14:paraId="5F071336" w14:textId="77777777" w:rsidR="005C02F0" w:rsidRPr="0064046A" w:rsidRDefault="005C02F0" w:rsidP="005C02F0">
            <w:r w:rsidRPr="0064046A">
              <w:rPr>
                <w:rFonts w:cs="Arial"/>
              </w:rPr>
              <w:t>As defined in the NETS SQSS.</w:t>
            </w:r>
          </w:p>
        </w:tc>
      </w:tr>
      <w:tr w:rsidR="005C02F0" w:rsidRPr="0064046A" w14:paraId="3294286E" w14:textId="77777777" w:rsidTr="004B0100">
        <w:trPr>
          <w:trHeight w:val="300"/>
        </w:trPr>
        <w:tc>
          <w:tcPr>
            <w:tcW w:w="4377" w:type="dxa"/>
          </w:tcPr>
          <w:p w14:paraId="10AA4B74" w14:textId="77777777" w:rsidR="005C02F0" w:rsidRPr="0064046A" w:rsidRDefault="005C02F0" w:rsidP="005C02F0">
            <w:pPr>
              <w:jc w:val="left"/>
              <w:rPr>
                <w:b/>
              </w:rPr>
            </w:pPr>
            <w:r w:rsidRPr="0064046A">
              <w:rPr>
                <w:b/>
              </w:rPr>
              <w:t>“MITS Connection Works”</w:t>
            </w:r>
          </w:p>
        </w:tc>
        <w:tc>
          <w:tcPr>
            <w:tcW w:w="4378" w:type="dxa"/>
          </w:tcPr>
          <w:p w14:paraId="701D640D" w14:textId="77777777" w:rsidR="005C02F0" w:rsidRPr="0064046A" w:rsidRDefault="005C02F0" w:rsidP="005C02F0">
            <w:r w:rsidRPr="0064046A">
              <w:t>As defined in the CUSC</w:t>
            </w:r>
          </w:p>
        </w:tc>
      </w:tr>
      <w:tr w:rsidR="005C02F0" w:rsidRPr="0064046A" w14:paraId="165AE9C0" w14:textId="77777777" w:rsidTr="004B0100">
        <w:trPr>
          <w:trHeight w:val="300"/>
        </w:trPr>
        <w:tc>
          <w:tcPr>
            <w:tcW w:w="4377" w:type="dxa"/>
          </w:tcPr>
          <w:p w14:paraId="78DFD867" w14:textId="77777777" w:rsidR="005C02F0" w:rsidRDefault="005C02F0" w:rsidP="005C02F0">
            <w:pPr>
              <w:jc w:val="left"/>
              <w:rPr>
                <w:b/>
              </w:rPr>
            </w:pPr>
            <w:r w:rsidRPr="0064046A">
              <w:rPr>
                <w:b/>
              </w:rPr>
              <w:t xml:space="preserve">“MITS </w:t>
            </w:r>
            <w:r>
              <w:rPr>
                <w:b/>
              </w:rPr>
              <w:t>Node</w:t>
            </w:r>
            <w:r w:rsidRPr="0064046A">
              <w:rPr>
                <w:b/>
              </w:rPr>
              <w:t>”</w:t>
            </w:r>
          </w:p>
          <w:p w14:paraId="3E7DDC75" w14:textId="77777777" w:rsidR="005C02F0" w:rsidRPr="0064046A" w:rsidRDefault="005C02F0" w:rsidP="005C02F0">
            <w:pPr>
              <w:jc w:val="left"/>
              <w:rPr>
                <w:b/>
              </w:rPr>
            </w:pPr>
          </w:p>
        </w:tc>
        <w:tc>
          <w:tcPr>
            <w:tcW w:w="4378" w:type="dxa"/>
          </w:tcPr>
          <w:p w14:paraId="7D7F43D9" w14:textId="77777777" w:rsidR="005C02F0" w:rsidRPr="0064046A" w:rsidRDefault="005C02F0" w:rsidP="005C02F0">
            <w:r>
              <w:t>means in the context of ascertaining the Attributable Works, a node with (</w:t>
            </w:r>
            <w:proofErr w:type="spellStart"/>
            <w:r>
              <w:t>i</w:t>
            </w:r>
            <w:proofErr w:type="spellEnd"/>
            <w:r>
              <w:t xml:space="preserve">) more than four Transmission circuits at a Grid Supply Point or (ii) two or more Transmission circuits at a Grid Supply Point;  </w:t>
            </w:r>
          </w:p>
        </w:tc>
      </w:tr>
      <w:tr w:rsidR="005C02F0" w:rsidRPr="0064046A" w14:paraId="36A9E773" w14:textId="77777777" w:rsidTr="004B0100">
        <w:trPr>
          <w:trHeight w:val="300"/>
        </w:trPr>
        <w:tc>
          <w:tcPr>
            <w:tcW w:w="4377" w:type="dxa"/>
          </w:tcPr>
          <w:p w14:paraId="38C61F6D" w14:textId="77777777" w:rsidR="005C02F0" w:rsidRPr="0064046A" w:rsidRDefault="005C02F0" w:rsidP="005C02F0">
            <w:pPr>
              <w:jc w:val="left"/>
              <w:rPr>
                <w:b/>
              </w:rPr>
            </w:pPr>
            <w:r w:rsidRPr="0064046A">
              <w:rPr>
                <w:b/>
              </w:rPr>
              <w:t>"Modification"</w:t>
            </w:r>
          </w:p>
        </w:tc>
        <w:tc>
          <w:tcPr>
            <w:tcW w:w="4378" w:type="dxa"/>
          </w:tcPr>
          <w:p w14:paraId="23B066AD" w14:textId="77777777" w:rsidR="005C02F0" w:rsidRPr="0064046A" w:rsidRDefault="005C02F0" w:rsidP="005C02F0">
            <w:r w:rsidRPr="0064046A">
              <w:t>any:</w:t>
            </w:r>
          </w:p>
          <w:p w14:paraId="415FB8AA" w14:textId="77777777" w:rsidR="005C02F0" w:rsidRPr="0064046A" w:rsidRDefault="005C02F0" w:rsidP="005C02F0">
            <w:pPr>
              <w:ind w:left="459" w:hanging="459"/>
            </w:pPr>
            <w:r w:rsidRPr="0064046A">
              <w:t xml:space="preserve">(a)    actual or proposed replacement, renovation, modification, alteration, or construction by or on behalf of a User or a Transmission Owner to either the User's Plant or Apparatus or the manner of its operation or the Transmission Owner's Transmission Plant or Transmission Apparatus or the manner of its operation which in either case has or may have a Material Effect on a User at a particular Connection Site; </w:t>
            </w:r>
          </w:p>
          <w:p w14:paraId="103C25FB" w14:textId="77777777" w:rsidR="005C02F0" w:rsidRPr="0064046A" w:rsidRDefault="005C02F0" w:rsidP="005C02F0">
            <w:pPr>
              <w:ind w:left="459" w:hanging="459"/>
            </w:pPr>
            <w:r w:rsidRPr="0064046A">
              <w:t>(b)  Replacement of Assets (irrespective of whether such Replacement of Assets has a Material Effect on a User at a particular Connection Site); or</w:t>
            </w:r>
          </w:p>
          <w:p w14:paraId="6E89C7F3" w14:textId="77777777" w:rsidR="005C02F0" w:rsidRPr="0064046A" w:rsidRDefault="005C02F0" w:rsidP="005C02F0">
            <w:pPr>
              <w:ind w:left="459" w:hanging="459"/>
              <w:rPr>
                <w:rStyle w:val="Emphasis"/>
                <w:i w:val="0"/>
              </w:rPr>
            </w:pPr>
            <w:r w:rsidRPr="0064046A">
              <w:rPr>
                <w:rStyle w:val="Emphasis"/>
                <w:i w:val="0"/>
              </w:rPr>
              <w:t xml:space="preserve">(c)  increase in Transmission Entry Capacity, not otherwise associated with the construction or modification of User Equipment, requested by a User under the </w:t>
            </w:r>
            <w:proofErr w:type="gramStart"/>
            <w:r w:rsidRPr="0064046A">
              <w:rPr>
                <w:rStyle w:val="Emphasis"/>
                <w:i w:val="0"/>
              </w:rPr>
              <w:t>CUSC;</w:t>
            </w:r>
            <w:proofErr w:type="gramEnd"/>
          </w:p>
          <w:p w14:paraId="36C8B734" w14:textId="1E54F139" w:rsidR="005C02F0" w:rsidRPr="0064046A" w:rsidRDefault="005C02F0" w:rsidP="005C02F0">
            <w:pPr>
              <w:tabs>
                <w:tab w:val="left" w:pos="477"/>
              </w:tabs>
              <w:ind w:left="459" w:hanging="459"/>
              <w:rPr>
                <w:rStyle w:val="Emphasis"/>
                <w:i w:val="0"/>
              </w:rPr>
            </w:pPr>
            <w:r w:rsidRPr="0064046A">
              <w:rPr>
                <w:rStyle w:val="Emphasis"/>
                <w:i w:val="0"/>
              </w:rPr>
              <w:t xml:space="preserve">(d)Transmission Construction Works associated with an earlier </w:t>
            </w:r>
            <w:r>
              <w:rPr>
                <w:rStyle w:val="Emphasis"/>
                <w:i w:val="0"/>
              </w:rPr>
              <w:t xml:space="preserve"> The Company Modification Application </w:t>
            </w:r>
            <w:r w:rsidRPr="0064046A">
              <w:rPr>
                <w:rStyle w:val="Emphasis"/>
                <w:i w:val="0"/>
              </w:rPr>
              <w:t>for a</w:t>
            </w:r>
            <w:r>
              <w:rPr>
                <w:rStyle w:val="Emphasis"/>
                <w:i w:val="0"/>
              </w:rPr>
              <w:t xml:space="preserve"> Transmission Evaluation</w:t>
            </w:r>
            <w:r w:rsidRPr="0064046A">
              <w:rPr>
                <w:rStyle w:val="Emphasis"/>
                <w:i w:val="0"/>
              </w:rPr>
              <w:t>; or</w:t>
            </w:r>
          </w:p>
          <w:p w14:paraId="4D291E88" w14:textId="77777777" w:rsidR="005C02F0" w:rsidRDefault="005C02F0" w:rsidP="005C02F0">
            <w:pPr>
              <w:tabs>
                <w:tab w:val="left" w:pos="477"/>
              </w:tabs>
              <w:ind w:left="459" w:hanging="459"/>
              <w:rPr>
                <w:rStyle w:val="Emphasis"/>
                <w:i w:val="0"/>
              </w:rPr>
            </w:pPr>
            <w:r w:rsidRPr="0064046A">
              <w:rPr>
                <w:rStyle w:val="Emphasis"/>
                <w:i w:val="0"/>
              </w:rPr>
              <w:lastRenderedPageBreak/>
              <w:t>(e)</w:t>
            </w:r>
            <w:r w:rsidRPr="0064046A">
              <w:rPr>
                <w:rStyle w:val="Emphasis"/>
                <w:i w:val="0"/>
              </w:rPr>
              <w:tab/>
              <w:t xml:space="preserve">a material </w:t>
            </w:r>
            <w:proofErr w:type="gramStart"/>
            <w:r w:rsidRPr="0064046A">
              <w:rPr>
                <w:rStyle w:val="Emphasis"/>
                <w:i w:val="0"/>
              </w:rPr>
              <w:t>change</w:t>
            </w:r>
            <w:proofErr w:type="gramEnd"/>
            <w:r w:rsidRPr="0064046A">
              <w:rPr>
                <w:rStyle w:val="Emphasis"/>
                <w:i w:val="0"/>
              </w:rPr>
              <w:t xml:space="preserve"> in the Construction Planning Assumptions concerning the proposed design of an Offshore Transmission System upon which an accepted TO Construction Offer was based</w:t>
            </w:r>
            <w:r>
              <w:rPr>
                <w:rStyle w:val="Emphasis"/>
                <w:i w:val="0"/>
              </w:rPr>
              <w:t>; or</w:t>
            </w:r>
          </w:p>
          <w:p w14:paraId="3D851CAD" w14:textId="77777777" w:rsidR="005C02F0" w:rsidRPr="00FE6E74" w:rsidRDefault="005C02F0" w:rsidP="005C02F0">
            <w:pPr>
              <w:ind w:left="459" w:hanging="459"/>
            </w:pPr>
            <w:bookmarkStart w:id="11" w:name="_DV_C33"/>
            <w:r w:rsidRPr="00FE6E74">
              <w:t>(f)</w:t>
            </w:r>
            <w:r w:rsidRPr="00FE6E74">
              <w:tab/>
              <w:t>in the case where a User is undertaking OTSDUW, actual or proposed replacement, renovation, modification, alteration, or construction by or on behalf of a User or a   Transmission Owner to either the OTSDUW or the manner of its operation or the Transmission Owner's Transmission Plant or Transmission Apparatus or the manner of its operation which in either case has or may have a material effect on a particular New Transmission Interface Site;</w:t>
            </w:r>
            <w:bookmarkEnd w:id="11"/>
          </w:p>
        </w:tc>
      </w:tr>
      <w:tr w:rsidR="005C02F0" w:rsidRPr="0064046A" w14:paraId="05717AA0" w14:textId="77777777" w:rsidTr="004B0100">
        <w:trPr>
          <w:trHeight w:val="300"/>
        </w:trPr>
        <w:tc>
          <w:tcPr>
            <w:tcW w:w="4377" w:type="dxa"/>
          </w:tcPr>
          <w:p w14:paraId="2F20EF02" w14:textId="77777777" w:rsidR="005C02F0" w:rsidRPr="0064046A" w:rsidRDefault="005C02F0" w:rsidP="005C02F0">
            <w:pPr>
              <w:jc w:val="left"/>
              <w:rPr>
                <w:b/>
              </w:rPr>
            </w:pPr>
            <w:r w:rsidRPr="0064046A">
              <w:rPr>
                <w:b/>
              </w:rPr>
              <w:lastRenderedPageBreak/>
              <w:t>"National Electricity Transmission System"</w:t>
            </w:r>
          </w:p>
        </w:tc>
        <w:tc>
          <w:tcPr>
            <w:tcW w:w="4378" w:type="dxa"/>
          </w:tcPr>
          <w:p w14:paraId="1D7DFD77" w14:textId="23FD8602" w:rsidR="005C02F0" w:rsidRPr="0064046A" w:rsidRDefault="005C02F0" w:rsidP="005C02F0">
            <w:pPr>
              <w:pStyle w:val="NormalS"/>
              <w:spacing w:after="120"/>
            </w:pPr>
            <w:r>
              <w:t xml:space="preserve">as defined in condition A1 of the </w:t>
            </w:r>
            <w:r w:rsidRPr="00810F69">
              <w:rPr>
                <w:b/>
                <w:bCs/>
              </w:rPr>
              <w:t>ESO Licence</w:t>
            </w:r>
            <w:r>
              <w:t>;</w:t>
            </w:r>
          </w:p>
        </w:tc>
      </w:tr>
      <w:tr w:rsidR="005C02F0" w:rsidRPr="0064046A" w14:paraId="4EE22444" w14:textId="77777777" w:rsidTr="004B0100">
        <w:trPr>
          <w:trHeight w:val="300"/>
        </w:trPr>
        <w:tc>
          <w:tcPr>
            <w:tcW w:w="4377" w:type="dxa"/>
          </w:tcPr>
          <w:p w14:paraId="6D7A0F09" w14:textId="77777777" w:rsidR="005C02F0" w:rsidRPr="0064046A" w:rsidRDefault="005C02F0" w:rsidP="005C02F0">
            <w:pPr>
              <w:jc w:val="left"/>
              <w:rPr>
                <w:b/>
              </w:rPr>
            </w:pPr>
            <w:r w:rsidRPr="0064046A">
              <w:rPr>
                <w:b/>
              </w:rPr>
              <w:t>"National Electricity Transmission System Operator Area"</w:t>
            </w:r>
          </w:p>
        </w:tc>
        <w:tc>
          <w:tcPr>
            <w:tcW w:w="4378" w:type="dxa"/>
          </w:tcPr>
          <w:p w14:paraId="7E9FADF9" w14:textId="3BB6E496" w:rsidR="005C02F0" w:rsidRPr="0064046A" w:rsidRDefault="005C02F0" w:rsidP="005C02F0">
            <w:pPr>
              <w:pStyle w:val="NormalS"/>
              <w:spacing w:after="120"/>
            </w:pPr>
            <w:r>
              <w:t xml:space="preserve">means the area by that name as set out in the terms of the   </w:t>
            </w:r>
            <w:r w:rsidRPr="00810F69">
              <w:rPr>
                <w:b/>
                <w:bCs/>
              </w:rPr>
              <w:t>ESO Licence</w:t>
            </w:r>
            <w:r>
              <w:t>;</w:t>
            </w:r>
          </w:p>
        </w:tc>
      </w:tr>
      <w:tr w:rsidR="005C02F0" w:rsidRPr="0064046A" w14:paraId="5F10A891" w14:textId="77777777" w:rsidTr="004B0100">
        <w:trPr>
          <w:trHeight w:val="300"/>
        </w:trPr>
        <w:tc>
          <w:tcPr>
            <w:tcW w:w="4377" w:type="dxa"/>
          </w:tcPr>
          <w:p w14:paraId="54961374" w14:textId="77777777" w:rsidR="005C02F0" w:rsidRPr="0064046A" w:rsidRDefault="005C02F0" w:rsidP="005C02F0">
            <w:pPr>
              <w:jc w:val="left"/>
              <w:rPr>
                <w:b/>
              </w:rPr>
            </w:pPr>
            <w:r w:rsidRPr="0064046A">
              <w:rPr>
                <w:b/>
              </w:rPr>
              <w:t>"National Electricity Transmission System Performance Report"</w:t>
            </w:r>
          </w:p>
        </w:tc>
        <w:tc>
          <w:tcPr>
            <w:tcW w:w="4378" w:type="dxa"/>
          </w:tcPr>
          <w:p w14:paraId="1C751F50" w14:textId="77777777" w:rsidR="005C02F0" w:rsidRDefault="005C02F0" w:rsidP="005C02F0">
            <w:pPr>
              <w:pStyle w:val="NormalS"/>
              <w:spacing w:after="120"/>
            </w:pPr>
            <w:r w:rsidRPr="0064046A">
              <w:t xml:space="preserve">as defined in Section C, Part Three, paragraph </w:t>
            </w:r>
            <w:proofErr w:type="gramStart"/>
            <w:r w:rsidRPr="0064046A">
              <w:t>8.5;</w:t>
            </w:r>
            <w:proofErr w:type="gramEnd"/>
            <w:r w:rsidRPr="0064046A">
              <w:t xml:space="preserve"> </w:t>
            </w:r>
          </w:p>
          <w:p w14:paraId="543EEF31" w14:textId="77777777" w:rsidR="005C02F0" w:rsidRDefault="005C02F0" w:rsidP="005C02F0">
            <w:pPr>
              <w:pStyle w:val="NormalS"/>
              <w:spacing w:after="120"/>
            </w:pPr>
          </w:p>
          <w:p w14:paraId="0D6B0E4F" w14:textId="77777777" w:rsidR="005C02F0" w:rsidRPr="0064046A" w:rsidRDefault="005C02F0" w:rsidP="005C02F0">
            <w:pPr>
              <w:pStyle w:val="NormalS"/>
              <w:spacing w:after="120"/>
            </w:pPr>
          </w:p>
        </w:tc>
      </w:tr>
      <w:tr w:rsidR="005C02F0" w:rsidRPr="0064046A" w14:paraId="411D9B30" w14:textId="77777777" w:rsidTr="004B0100">
        <w:trPr>
          <w:trHeight w:val="300"/>
        </w:trPr>
        <w:tc>
          <w:tcPr>
            <w:tcW w:w="4377" w:type="dxa"/>
          </w:tcPr>
          <w:p w14:paraId="1D1FA18A" w14:textId="77777777" w:rsidR="005C02F0" w:rsidRPr="0064046A" w:rsidRDefault="005C02F0" w:rsidP="005C02F0">
            <w:pPr>
              <w:jc w:val="left"/>
              <w:rPr>
                <w:b/>
              </w:rPr>
            </w:pPr>
            <w:r w:rsidRPr="0064046A">
              <w:rPr>
                <w:b/>
              </w:rPr>
              <w:t>"National Electricity Transmission System Performance Report Timetable"</w:t>
            </w:r>
          </w:p>
        </w:tc>
        <w:tc>
          <w:tcPr>
            <w:tcW w:w="4378" w:type="dxa"/>
          </w:tcPr>
          <w:p w14:paraId="6184DCF5" w14:textId="77777777" w:rsidR="005C02F0" w:rsidRPr="0064046A" w:rsidRDefault="005C02F0" w:rsidP="005C02F0">
            <w:pPr>
              <w:pStyle w:val="NormalS"/>
              <w:spacing w:after="120"/>
            </w:pPr>
            <w:r w:rsidRPr="0064046A">
              <w:t>as defined in Section C, Part Three, paragraph 8.3;</w:t>
            </w:r>
          </w:p>
        </w:tc>
      </w:tr>
      <w:tr w:rsidR="005C02F0" w:rsidRPr="0064046A" w14:paraId="0BDFA2A9" w14:textId="77777777" w:rsidTr="004B0100">
        <w:trPr>
          <w:trHeight w:val="300"/>
        </w:trPr>
        <w:tc>
          <w:tcPr>
            <w:tcW w:w="4377" w:type="dxa"/>
          </w:tcPr>
          <w:p w14:paraId="2EDA753C" w14:textId="0AC65447" w:rsidR="005C02F0" w:rsidRPr="0064046A" w:rsidRDefault="005C02F0" w:rsidP="005C02F0">
            <w:pPr>
              <w:jc w:val="left"/>
              <w:rPr>
                <w:b/>
              </w:rPr>
            </w:pPr>
            <w:r w:rsidRPr="004B77D0">
              <w:rPr>
                <w:b/>
                <w:bCs/>
              </w:rPr>
              <w:t>“National Energy System Operator” or “NESO</w:t>
            </w:r>
            <w:r>
              <w:rPr>
                <w:b/>
                <w:bCs/>
              </w:rPr>
              <w:t>”</w:t>
            </w:r>
          </w:p>
        </w:tc>
        <w:tc>
          <w:tcPr>
            <w:tcW w:w="4378" w:type="dxa"/>
          </w:tcPr>
          <w:p w14:paraId="0DD051D2" w14:textId="2594983C" w:rsidR="005C02F0" w:rsidRPr="0064046A" w:rsidRDefault="005C02F0" w:rsidP="005C02F0">
            <w:pPr>
              <w:pStyle w:val="NormalS"/>
              <w:spacing w:after="120"/>
            </w:pPr>
            <w:r>
              <w:t>The company with registered number 11014226 as the designated ISOP and holder of the ESO Licence and the GSP Licence.</w:t>
            </w:r>
          </w:p>
        </w:tc>
      </w:tr>
      <w:tr w:rsidR="005C02F0" w:rsidRPr="0064046A" w14:paraId="630C4DF0" w14:textId="77777777" w:rsidTr="004B0100">
        <w:trPr>
          <w:trHeight w:val="300"/>
        </w:trPr>
        <w:tc>
          <w:tcPr>
            <w:tcW w:w="4377" w:type="dxa"/>
          </w:tcPr>
          <w:p w14:paraId="27D767C4" w14:textId="77777777" w:rsidR="005C02F0" w:rsidRPr="0064046A" w:rsidRDefault="005C02F0" w:rsidP="005C02F0">
            <w:pPr>
              <w:jc w:val="left"/>
              <w:rPr>
                <w:b/>
              </w:rPr>
            </w:pPr>
            <w:r w:rsidRPr="0064046A">
              <w:rPr>
                <w:b/>
              </w:rPr>
              <w:t>“NETS SQSS”</w:t>
            </w:r>
          </w:p>
        </w:tc>
        <w:tc>
          <w:tcPr>
            <w:tcW w:w="4378" w:type="dxa"/>
          </w:tcPr>
          <w:p w14:paraId="0DB49031" w14:textId="3BEB11C3" w:rsidR="005C02F0" w:rsidRPr="0064046A" w:rsidRDefault="005C02F0" w:rsidP="005C02F0">
            <w:r w:rsidRPr="0064046A">
              <w:t xml:space="preserve">The National Electricity Transmission System Security and Quality of Supply Standard issued under </w:t>
            </w:r>
            <w:r>
              <w:t>c</w:t>
            </w:r>
            <w:r w:rsidRPr="0064046A">
              <w:t xml:space="preserve">ondition </w:t>
            </w:r>
            <w:r>
              <w:t>E7</w:t>
            </w:r>
            <w:r w:rsidRPr="0064046A">
              <w:t xml:space="preserve"> of </w:t>
            </w:r>
            <w:r w:rsidRPr="006E4C66">
              <w:t xml:space="preserve"> the ESO Licence</w:t>
            </w:r>
            <w:r w:rsidRPr="0064046A">
              <w:t xml:space="preserve"> (as amended, varied or replaced from time to time)</w:t>
            </w:r>
          </w:p>
        </w:tc>
      </w:tr>
      <w:tr w:rsidR="005C02F0" w:rsidRPr="0064046A" w14:paraId="312FB7E5" w14:textId="77777777" w:rsidTr="004B0100">
        <w:trPr>
          <w:trHeight w:val="300"/>
        </w:trPr>
        <w:tc>
          <w:tcPr>
            <w:tcW w:w="4377" w:type="dxa"/>
          </w:tcPr>
          <w:p w14:paraId="6A16DB7C" w14:textId="77777777" w:rsidR="005C02F0" w:rsidRPr="0064046A" w:rsidRDefault="005C02F0" w:rsidP="005C02F0">
            <w:pPr>
              <w:jc w:val="left"/>
              <w:rPr>
                <w:rStyle w:val="FootnoteReference"/>
                <w:b/>
              </w:rPr>
            </w:pPr>
            <w:r w:rsidRPr="0064046A">
              <w:rPr>
                <w:b/>
              </w:rPr>
              <w:t>"Network Operator"</w:t>
            </w:r>
          </w:p>
        </w:tc>
        <w:tc>
          <w:tcPr>
            <w:tcW w:w="4378" w:type="dxa"/>
          </w:tcPr>
          <w:p w14:paraId="09EF0216" w14:textId="77777777" w:rsidR="005C02F0" w:rsidRPr="0064046A" w:rsidRDefault="005C02F0" w:rsidP="005C02F0">
            <w:r w:rsidRPr="0064046A">
              <w:t>as defined in the Grid Code as at the Code Effective Date;</w:t>
            </w:r>
          </w:p>
        </w:tc>
      </w:tr>
      <w:tr w:rsidR="005C02F0" w:rsidRPr="0064046A" w14:paraId="4DA706AF" w14:textId="77777777" w:rsidTr="004B0100">
        <w:trPr>
          <w:trHeight w:val="300"/>
        </w:trPr>
        <w:tc>
          <w:tcPr>
            <w:tcW w:w="4377" w:type="dxa"/>
          </w:tcPr>
          <w:p w14:paraId="0EAEA4FC" w14:textId="77777777" w:rsidR="005C02F0" w:rsidRPr="00A762C4" w:rsidRDefault="005C02F0" w:rsidP="005C02F0">
            <w:pPr>
              <w:jc w:val="left"/>
              <w:rPr>
                <w:b/>
              </w:rPr>
            </w:pPr>
            <w:r w:rsidRPr="00A762C4">
              <w:rPr>
                <w:b/>
              </w:rPr>
              <w:t xml:space="preserve">“Network Options </w:t>
            </w:r>
            <w:r w:rsidRPr="00A762C4">
              <w:rPr>
                <w:b/>
              </w:rPr>
              <w:br/>
              <w:t>Assessment”</w:t>
            </w:r>
          </w:p>
        </w:tc>
        <w:tc>
          <w:tcPr>
            <w:tcW w:w="4378" w:type="dxa"/>
          </w:tcPr>
          <w:p w14:paraId="5CFC1463" w14:textId="16BDFDDD" w:rsidR="005C02F0" w:rsidRPr="00A762C4" w:rsidRDefault="005C02F0" w:rsidP="005C02F0">
            <w:r w:rsidRPr="00A762C4">
              <w:t xml:space="preserve">means the process and the report produced by </w:t>
            </w:r>
            <w:r>
              <w:t>The Company</w:t>
            </w:r>
            <w:r w:rsidRPr="00A762C4">
              <w:t xml:space="preserve">  in accordance with </w:t>
            </w:r>
            <w:r>
              <w:t>c</w:t>
            </w:r>
            <w:r w:rsidRPr="00A762C4">
              <w:t xml:space="preserve">ondition </w:t>
            </w:r>
            <w:r>
              <w:t>C13</w:t>
            </w:r>
            <w:r w:rsidRPr="00A762C4">
              <w:t xml:space="preserve"> of its </w:t>
            </w:r>
            <w:r w:rsidRPr="006E4C66">
              <w:t>ESO Licence</w:t>
            </w:r>
            <w:r w:rsidRPr="00A762C4">
              <w:t xml:space="preserve"> (The Network Options </w:t>
            </w:r>
            <w:r w:rsidRPr="00A762C4">
              <w:lastRenderedPageBreak/>
              <w:t>Assessment process and reporting requirements);</w:t>
            </w:r>
          </w:p>
        </w:tc>
      </w:tr>
      <w:tr w:rsidR="005C02F0" w:rsidRPr="0064046A" w14:paraId="22D1E1B9" w14:textId="77777777" w:rsidTr="004B0100">
        <w:trPr>
          <w:trHeight w:val="300"/>
        </w:trPr>
        <w:tc>
          <w:tcPr>
            <w:tcW w:w="4377" w:type="dxa"/>
          </w:tcPr>
          <w:p w14:paraId="1BB856EC" w14:textId="77777777" w:rsidR="005C02F0" w:rsidRPr="0064046A" w:rsidRDefault="005C02F0" w:rsidP="005C02F0">
            <w:pPr>
              <w:jc w:val="left"/>
              <w:rPr>
                <w:b/>
              </w:rPr>
            </w:pPr>
            <w:r w:rsidRPr="0064046A">
              <w:rPr>
                <w:b/>
              </w:rPr>
              <w:lastRenderedPageBreak/>
              <w:t>"New Connection"</w:t>
            </w:r>
          </w:p>
        </w:tc>
        <w:tc>
          <w:tcPr>
            <w:tcW w:w="4378" w:type="dxa"/>
          </w:tcPr>
          <w:p w14:paraId="09EB4C11" w14:textId="65695A9F" w:rsidR="005C02F0" w:rsidRPr="00FE6E74" w:rsidRDefault="005C02F0" w:rsidP="005C02F0">
            <w:r w:rsidRPr="00FE6E74">
              <w:t xml:space="preserve">a new or proposed Connection for which </w:t>
            </w:r>
            <w:r>
              <w:t>The Company</w:t>
            </w:r>
            <w:r w:rsidRPr="00FE6E74">
              <w:t xml:space="preserve"> has received a User Application but in respect of which a New Connection Site has not yet become Connected and Energised (including, for the avoidance of doubt, a new or proposed Connection resulting from OTSDUW Build);</w:t>
            </w:r>
          </w:p>
        </w:tc>
      </w:tr>
      <w:tr w:rsidR="005C02F0" w:rsidRPr="0064046A" w14:paraId="61AB5E49" w14:textId="77777777" w:rsidTr="004B0100">
        <w:trPr>
          <w:trHeight w:val="300"/>
        </w:trPr>
        <w:tc>
          <w:tcPr>
            <w:tcW w:w="4377" w:type="dxa"/>
          </w:tcPr>
          <w:p w14:paraId="68CD3CDD" w14:textId="77777777" w:rsidR="005C02F0" w:rsidRPr="0064046A" w:rsidRDefault="005C02F0" w:rsidP="005C02F0">
            <w:pPr>
              <w:jc w:val="left"/>
              <w:rPr>
                <w:b/>
              </w:rPr>
            </w:pPr>
            <w:r w:rsidRPr="0064046A">
              <w:rPr>
                <w:b/>
              </w:rPr>
              <w:t>"New Connection Site"</w:t>
            </w:r>
          </w:p>
        </w:tc>
        <w:tc>
          <w:tcPr>
            <w:tcW w:w="4378" w:type="dxa"/>
          </w:tcPr>
          <w:p w14:paraId="24A4CF24" w14:textId="77777777" w:rsidR="005C02F0" w:rsidRPr="0064046A" w:rsidRDefault="005C02F0" w:rsidP="005C02F0">
            <w:r w:rsidRPr="0064046A">
              <w:t>the proposed Connection Site for a New Connection;</w:t>
            </w:r>
          </w:p>
        </w:tc>
      </w:tr>
      <w:tr w:rsidR="005C02F0" w:rsidRPr="0064046A" w14:paraId="381CF811" w14:textId="77777777" w:rsidTr="004B0100">
        <w:trPr>
          <w:trHeight w:val="300"/>
        </w:trPr>
        <w:tc>
          <w:tcPr>
            <w:tcW w:w="4377" w:type="dxa"/>
          </w:tcPr>
          <w:p w14:paraId="064CF7EE" w14:textId="77777777" w:rsidR="005C02F0" w:rsidRPr="0064046A" w:rsidRDefault="005C02F0" w:rsidP="005C02F0">
            <w:pPr>
              <w:jc w:val="left"/>
              <w:rPr>
                <w:b/>
              </w:rPr>
            </w:pPr>
            <w:r w:rsidRPr="0064046A">
              <w:rPr>
                <w:b/>
              </w:rPr>
              <w:t>"New Construction Planning Assumptions"</w:t>
            </w:r>
          </w:p>
        </w:tc>
        <w:tc>
          <w:tcPr>
            <w:tcW w:w="4378" w:type="dxa"/>
          </w:tcPr>
          <w:p w14:paraId="51D01E08" w14:textId="77777777" w:rsidR="005C02F0" w:rsidRPr="0064046A" w:rsidRDefault="005C02F0" w:rsidP="005C02F0">
            <w:r w:rsidRPr="0064046A">
              <w:t>as defined in sub-paragraph 9.2.1 of Section I;</w:t>
            </w:r>
          </w:p>
        </w:tc>
      </w:tr>
      <w:tr w:rsidR="005C02F0" w:rsidRPr="0064046A" w14:paraId="7DFA6FB9" w14:textId="77777777" w:rsidTr="004B0100">
        <w:trPr>
          <w:trHeight w:val="300"/>
        </w:trPr>
        <w:tc>
          <w:tcPr>
            <w:tcW w:w="4377" w:type="dxa"/>
          </w:tcPr>
          <w:p w14:paraId="4A6571E0" w14:textId="77777777" w:rsidR="005C02F0" w:rsidRPr="0064046A" w:rsidRDefault="005C02F0" w:rsidP="005C02F0">
            <w:pPr>
              <w:jc w:val="left"/>
              <w:rPr>
                <w:b/>
              </w:rPr>
            </w:pPr>
            <w:r w:rsidRPr="0064046A">
              <w:rPr>
                <w:b/>
              </w:rPr>
              <w:t>“New Embedded Transmission Interface Site”</w:t>
            </w:r>
          </w:p>
        </w:tc>
        <w:tc>
          <w:tcPr>
            <w:tcW w:w="4378" w:type="dxa"/>
          </w:tcPr>
          <w:p w14:paraId="30CE8614" w14:textId="77777777" w:rsidR="005C02F0" w:rsidRPr="0064046A" w:rsidRDefault="005C02F0" w:rsidP="005C02F0">
            <w:r w:rsidRPr="0064046A">
              <w:t>a new or proposed Embedded Transmission Interface Site but in respect of which such New Transmission Interface Site has not yet become Energised;</w:t>
            </w:r>
          </w:p>
        </w:tc>
      </w:tr>
      <w:tr w:rsidR="005C02F0" w:rsidRPr="0064046A" w14:paraId="1FE3F79C" w14:textId="77777777" w:rsidTr="004B0100">
        <w:trPr>
          <w:trHeight w:val="300"/>
        </w:trPr>
        <w:tc>
          <w:tcPr>
            <w:tcW w:w="4377" w:type="dxa"/>
          </w:tcPr>
          <w:p w14:paraId="0B9D10D5" w14:textId="77777777" w:rsidR="005C02F0" w:rsidRPr="0064046A" w:rsidRDefault="005C02F0" w:rsidP="005C02F0">
            <w:pPr>
              <w:jc w:val="left"/>
              <w:rPr>
                <w:b/>
              </w:rPr>
            </w:pPr>
            <w:r w:rsidRPr="0064046A">
              <w:rPr>
                <w:b/>
              </w:rPr>
              <w:t>"New Transitional Application"</w:t>
            </w:r>
          </w:p>
        </w:tc>
        <w:tc>
          <w:tcPr>
            <w:tcW w:w="4378" w:type="dxa"/>
          </w:tcPr>
          <w:p w14:paraId="239B8257" w14:textId="77777777" w:rsidR="005C02F0" w:rsidRPr="0064046A" w:rsidRDefault="005C02F0" w:rsidP="005C02F0">
            <w:r w:rsidRPr="0064046A">
              <w:t>as defined in sub-paragraph 9.1.3 of Section I;</w:t>
            </w:r>
          </w:p>
        </w:tc>
      </w:tr>
      <w:tr w:rsidR="005C02F0" w:rsidRPr="0064046A" w14:paraId="480EA86E" w14:textId="77777777" w:rsidTr="004B0100">
        <w:trPr>
          <w:trHeight w:val="300"/>
        </w:trPr>
        <w:tc>
          <w:tcPr>
            <w:tcW w:w="4377" w:type="dxa"/>
          </w:tcPr>
          <w:p w14:paraId="079ED166" w14:textId="77777777" w:rsidR="005C02F0" w:rsidRPr="0064046A" w:rsidRDefault="005C02F0" w:rsidP="005C02F0">
            <w:pPr>
              <w:jc w:val="left"/>
              <w:rPr>
                <w:b/>
              </w:rPr>
            </w:pPr>
            <w:r w:rsidRPr="0064046A">
              <w:rPr>
                <w:b/>
              </w:rPr>
              <w:t>“New Transmission Interface Site”</w:t>
            </w:r>
          </w:p>
        </w:tc>
        <w:tc>
          <w:tcPr>
            <w:tcW w:w="4378" w:type="dxa"/>
          </w:tcPr>
          <w:p w14:paraId="72D3F298" w14:textId="77777777" w:rsidR="005C02F0" w:rsidRPr="0064046A" w:rsidRDefault="005C02F0" w:rsidP="005C02F0">
            <w:r w:rsidRPr="0064046A">
              <w:t>a new or proposed Transmission Interface Site but in respect of which such New Transmission Interface Site has not yet become Energised;</w:t>
            </w:r>
          </w:p>
        </w:tc>
      </w:tr>
      <w:tr w:rsidR="005C02F0" w:rsidRPr="0064046A" w14:paraId="7551251B" w14:textId="77777777" w:rsidTr="004B0100">
        <w:trPr>
          <w:trHeight w:val="300"/>
        </w:trPr>
        <w:tc>
          <w:tcPr>
            <w:tcW w:w="4377" w:type="dxa"/>
          </w:tcPr>
          <w:p w14:paraId="5F8BBBF1" w14:textId="77777777" w:rsidR="005C02F0" w:rsidRPr="00660FFF" w:rsidRDefault="005C02F0" w:rsidP="005C02F0">
            <w:pPr>
              <w:jc w:val="left"/>
              <w:rPr>
                <w:rFonts w:cs="Arial"/>
                <w:b/>
              </w:rPr>
            </w:pPr>
            <w:r w:rsidRPr="00660FFF">
              <w:rPr>
                <w:rStyle w:val="normaltextrun"/>
                <w:rFonts w:cs="Arial"/>
                <w:b/>
                <w:bCs/>
                <w:shd w:val="clear" w:color="auto" w:fill="FFFFFF"/>
              </w:rPr>
              <w:t>“NGESO”</w:t>
            </w:r>
          </w:p>
        </w:tc>
        <w:tc>
          <w:tcPr>
            <w:tcW w:w="4378" w:type="dxa"/>
          </w:tcPr>
          <w:p w14:paraId="0EB5F3A8" w14:textId="0AE8B7E6" w:rsidR="005C02F0" w:rsidRPr="00660FFF" w:rsidRDefault="005C02F0" w:rsidP="005C02F0">
            <w:pPr>
              <w:rPr>
                <w:rFonts w:cs="Arial"/>
              </w:rPr>
            </w:pPr>
            <w:r w:rsidRPr="002F49D6">
              <w:rPr>
                <w:rFonts w:cs="Arial"/>
                <w:u w:val="single"/>
              </w:rPr>
              <w:t xml:space="preserve">The National Grid Electricity System Operator was created on 1st April 2019 when this business was legally separated from NGET and then superseded by The Company when the licence granted to the Company went </w:t>
            </w:r>
            <w:proofErr w:type="gramStart"/>
            <w:r w:rsidRPr="002F49D6">
              <w:rPr>
                <w:rFonts w:cs="Arial"/>
                <w:u w:val="single"/>
              </w:rPr>
              <w:t>live.</w:t>
            </w:r>
            <w:r w:rsidRPr="00660FFF">
              <w:rPr>
                <w:rStyle w:val="normaltextrun"/>
                <w:rFonts w:cs="Arial"/>
              </w:rPr>
              <w:t>.</w:t>
            </w:r>
            <w:proofErr w:type="gramEnd"/>
          </w:p>
        </w:tc>
      </w:tr>
      <w:tr w:rsidR="005C02F0" w:rsidRPr="0064046A" w14:paraId="05499079" w14:textId="77777777" w:rsidTr="004B0100">
        <w:trPr>
          <w:trHeight w:val="300"/>
        </w:trPr>
        <w:tc>
          <w:tcPr>
            <w:tcW w:w="4377" w:type="dxa"/>
          </w:tcPr>
          <w:p w14:paraId="4647EEAA" w14:textId="77777777" w:rsidR="005C02F0" w:rsidRPr="0064046A" w:rsidDel="00522962" w:rsidRDefault="005C02F0" w:rsidP="005C02F0">
            <w:pPr>
              <w:jc w:val="left"/>
              <w:rPr>
                <w:b/>
              </w:rPr>
            </w:pPr>
            <w:r>
              <w:rPr>
                <w:b/>
              </w:rPr>
              <w:t>“NGET”</w:t>
            </w:r>
          </w:p>
        </w:tc>
        <w:tc>
          <w:tcPr>
            <w:tcW w:w="4378" w:type="dxa"/>
          </w:tcPr>
          <w:p w14:paraId="509BD50F" w14:textId="77777777" w:rsidR="005C02F0" w:rsidRPr="0064046A" w:rsidRDefault="005C02F0" w:rsidP="005C02F0">
            <w:r w:rsidRPr="0064046A">
              <w:t xml:space="preserve">National Grid Electricity Transmission plc (No 2366977) whose registered office is at 1-3 Strand, London WC2N </w:t>
            </w:r>
            <w:proofErr w:type="gramStart"/>
            <w:r w:rsidRPr="0064046A">
              <w:t>5EH;</w:t>
            </w:r>
            <w:proofErr w:type="gramEnd"/>
          </w:p>
        </w:tc>
      </w:tr>
      <w:tr w:rsidR="005C02F0" w:rsidRPr="0064046A" w14:paraId="6B612B23" w14:textId="77777777" w:rsidTr="004B0100">
        <w:trPr>
          <w:trHeight w:val="300"/>
        </w:trPr>
        <w:tc>
          <w:tcPr>
            <w:tcW w:w="4377" w:type="dxa"/>
          </w:tcPr>
          <w:p w14:paraId="72381445" w14:textId="77777777" w:rsidR="005C02F0" w:rsidRPr="0064046A" w:rsidRDefault="005C02F0" w:rsidP="005C02F0">
            <w:pPr>
              <w:jc w:val="left"/>
              <w:rPr>
                <w:b/>
              </w:rPr>
            </w:pPr>
            <w:r w:rsidRPr="0064046A">
              <w:rPr>
                <w:b/>
              </w:rPr>
              <w:t>"Non-Embedded Customer”</w:t>
            </w:r>
          </w:p>
        </w:tc>
        <w:tc>
          <w:tcPr>
            <w:tcW w:w="4378" w:type="dxa"/>
          </w:tcPr>
          <w:p w14:paraId="6C6EA29C" w14:textId="77777777" w:rsidR="005C02F0" w:rsidRPr="0064046A" w:rsidRDefault="005C02F0" w:rsidP="005C02F0">
            <w:r w:rsidRPr="0064046A">
              <w:t xml:space="preserve">as defined in the CUSC as at the Code Effective Date; </w:t>
            </w:r>
          </w:p>
        </w:tc>
      </w:tr>
      <w:tr w:rsidR="005C02F0" w:rsidRPr="0064046A" w14:paraId="2561E128" w14:textId="77777777" w:rsidTr="004B0100">
        <w:trPr>
          <w:trHeight w:val="300"/>
        </w:trPr>
        <w:tc>
          <w:tcPr>
            <w:tcW w:w="4377" w:type="dxa"/>
          </w:tcPr>
          <w:p w14:paraId="09C0D049" w14:textId="77777777" w:rsidR="005C02F0" w:rsidRPr="0064046A" w:rsidRDefault="005C02F0" w:rsidP="005C02F0">
            <w:pPr>
              <w:jc w:val="left"/>
              <w:rPr>
                <w:b/>
              </w:rPr>
            </w:pPr>
            <w:r w:rsidRPr="0064046A">
              <w:rPr>
                <w:b/>
              </w:rPr>
              <w:t>"Non-Performing Party"</w:t>
            </w:r>
          </w:p>
        </w:tc>
        <w:tc>
          <w:tcPr>
            <w:tcW w:w="4378" w:type="dxa"/>
          </w:tcPr>
          <w:p w14:paraId="450329A8" w14:textId="77777777" w:rsidR="005C02F0" w:rsidRPr="0064046A" w:rsidRDefault="005C02F0" w:rsidP="005C02F0">
            <w:r w:rsidRPr="0064046A">
              <w:t>A Party that is unable to carry out any of its obligations under the Code in accordance with Section G, paragraph 8.1;</w:t>
            </w:r>
          </w:p>
        </w:tc>
      </w:tr>
      <w:tr w:rsidR="005C02F0" w:rsidRPr="0064046A" w14:paraId="168941F6" w14:textId="77777777" w:rsidTr="004B0100">
        <w:trPr>
          <w:trHeight w:val="300"/>
        </w:trPr>
        <w:tc>
          <w:tcPr>
            <w:tcW w:w="4377" w:type="dxa"/>
          </w:tcPr>
          <w:p w14:paraId="37078E2E" w14:textId="77777777" w:rsidR="005C02F0" w:rsidRPr="0064046A" w:rsidRDefault="005C02F0" w:rsidP="005C02F0">
            <w:pPr>
              <w:jc w:val="left"/>
              <w:rPr>
                <w:b/>
              </w:rPr>
            </w:pPr>
            <w:r w:rsidRPr="0064046A">
              <w:rPr>
                <w:b/>
              </w:rPr>
              <w:t>“Normal Capability Limits”</w:t>
            </w:r>
          </w:p>
        </w:tc>
        <w:tc>
          <w:tcPr>
            <w:tcW w:w="4378" w:type="dxa"/>
          </w:tcPr>
          <w:p w14:paraId="37E63B9A" w14:textId="77777777" w:rsidR="005C02F0" w:rsidRPr="0064046A" w:rsidRDefault="005C02F0" w:rsidP="005C02F0">
            <w:r w:rsidRPr="0064046A">
              <w:t>as defined in Section C, Part One, sub-paragraph 3.1.1;</w:t>
            </w:r>
          </w:p>
        </w:tc>
      </w:tr>
      <w:tr w:rsidR="005C02F0" w:rsidRPr="0064046A" w14:paraId="5B80BFB2" w14:textId="77777777" w:rsidTr="004B0100">
        <w:trPr>
          <w:trHeight w:val="300"/>
        </w:trPr>
        <w:tc>
          <w:tcPr>
            <w:tcW w:w="4377" w:type="dxa"/>
          </w:tcPr>
          <w:p w14:paraId="2AB44AFE" w14:textId="77777777" w:rsidR="005C02F0" w:rsidRPr="0064046A" w:rsidRDefault="005C02F0" w:rsidP="005C02F0">
            <w:pPr>
              <w:jc w:val="left"/>
              <w:rPr>
                <w:b/>
              </w:rPr>
            </w:pPr>
            <w:r w:rsidRPr="0064046A">
              <w:lastRenderedPageBreak/>
              <w:t>“</w:t>
            </w:r>
            <w:r w:rsidRPr="0064046A">
              <w:rPr>
                <w:b/>
              </w:rPr>
              <w:t>Normal Operating Range</w:t>
            </w:r>
            <w:r w:rsidRPr="0064046A">
              <w:t>”</w:t>
            </w:r>
          </w:p>
        </w:tc>
        <w:tc>
          <w:tcPr>
            <w:tcW w:w="4378" w:type="dxa"/>
          </w:tcPr>
          <w:p w14:paraId="61ADB6D5" w14:textId="4EE5E98D" w:rsidR="005C02F0" w:rsidRPr="0064046A" w:rsidRDefault="005C02F0" w:rsidP="005C02F0">
            <w:pPr>
              <w:keepNext/>
              <w:keepLines/>
            </w:pPr>
            <w:r w:rsidRPr="0064046A">
              <w:t xml:space="preserve">Subject as provided below, the voltage on the 400kV part of the Onshore Transmission System at each Interface Point with an Offshore Transmission System will normally remain within </w:t>
            </w:r>
            <w:r w:rsidRPr="0064046A">
              <w:rPr>
                <w:rFonts w:ascii="Symbol" w:eastAsia="Symbol" w:hAnsi="Symbol" w:cs="Symbol"/>
              </w:rPr>
              <w:t>±</w:t>
            </w:r>
            <w:r w:rsidRPr="0064046A">
              <w:t xml:space="preserve">5% of the nominal value unless abnormal conditions prevail. The minimum voltage is -10% and the maximum voltage is +10% unless abnormal conditions prevail, but voltages between +5% and +10% will not last longer than 15 minutes unless abnormal conditions prevail.  Voltages on the 275kV and 132kV parts of the Onshore Transmission System at each Interface Point with an Offshore Transmission System will normally remain within the limits </w:t>
            </w:r>
            <w:r w:rsidRPr="0064046A">
              <w:rPr>
                <w:rFonts w:ascii="Symbol" w:eastAsia="Symbol" w:hAnsi="Symbol" w:cs="Symbol"/>
              </w:rPr>
              <w:t>±</w:t>
            </w:r>
            <w:r w:rsidRPr="0064046A">
              <w:t xml:space="preserve">10% of the nominal value unless abnormal conditions prevail.  At nominal System voltages below 132kV the voltage of the Onshore Transmission System at each Interface Point with an Offshore Transmission System will normally remain within the limits </w:t>
            </w:r>
            <w:r w:rsidRPr="0064046A">
              <w:rPr>
                <w:rFonts w:ascii="Symbol" w:eastAsia="Symbol" w:hAnsi="Symbol" w:cs="Symbol"/>
              </w:rPr>
              <w:t>±</w:t>
            </w:r>
            <w:r w:rsidRPr="0064046A">
              <w:t>6% of the nominal value unless abnormal conditions prevail.  Under fault conditions, voltage may collapse transiently to zero at the point of fault until the fault is cleared.</w:t>
            </w:r>
          </w:p>
          <w:p w14:paraId="604BEAEF" w14:textId="198A26BC" w:rsidR="005C02F0" w:rsidRPr="0064046A" w:rsidRDefault="005C02F0" w:rsidP="005C02F0">
            <w:pPr>
              <w:keepNext/>
              <w:keepLines/>
            </w:pPr>
            <w:r>
              <w:t>The Company</w:t>
            </w:r>
            <w:r w:rsidRPr="0064046A">
              <w:t xml:space="preserve"> and an Offshore Transmission Owner may agree greater or lesser variations in voltage to those set out above in relation to a particular Interface Point, and insofar as a greater or lesser variation is agreed, the relevant figure set out above shall, in relation to that Offshore Transmission System at the particular Interface Point, be replaced by the figure agreed;</w:t>
            </w:r>
          </w:p>
        </w:tc>
      </w:tr>
      <w:tr w:rsidR="005C02F0" w:rsidRPr="0064046A" w14:paraId="346AFE80" w14:textId="77777777" w:rsidTr="004B0100">
        <w:trPr>
          <w:trHeight w:val="300"/>
        </w:trPr>
        <w:tc>
          <w:tcPr>
            <w:tcW w:w="4377" w:type="dxa"/>
          </w:tcPr>
          <w:p w14:paraId="7546E694" w14:textId="77777777" w:rsidR="005C02F0" w:rsidRPr="0064046A" w:rsidRDefault="005C02F0" w:rsidP="005C02F0">
            <w:pPr>
              <w:jc w:val="left"/>
            </w:pPr>
            <w:r w:rsidRPr="0064046A">
              <w:t>“</w:t>
            </w:r>
            <w:r w:rsidRPr="0064046A">
              <w:rPr>
                <w:b/>
              </w:rPr>
              <w:t>Notice of Drawing</w:t>
            </w:r>
            <w:r w:rsidRPr="0064046A">
              <w:t>”</w:t>
            </w:r>
          </w:p>
        </w:tc>
        <w:tc>
          <w:tcPr>
            <w:tcW w:w="4378" w:type="dxa"/>
          </w:tcPr>
          <w:p w14:paraId="3C08B094" w14:textId="2D6A43EB" w:rsidR="005C02F0" w:rsidRPr="0064046A" w:rsidRDefault="005C02F0" w:rsidP="005C02F0">
            <w:pPr>
              <w:keepNext/>
              <w:keepLines/>
            </w:pPr>
            <w:r w:rsidRPr="0064046A">
              <w:t xml:space="preserve">a notice of drawing signed by or on behalf of </w:t>
            </w:r>
            <w:r>
              <w:t>The Company</w:t>
            </w:r>
            <w:r w:rsidRPr="0064046A">
              <w:t>;</w:t>
            </w:r>
            <w:r w:rsidRPr="0064046A">
              <w:rPr>
                <w:b/>
                <w:bCs/>
              </w:rPr>
              <w:t xml:space="preserve"> </w:t>
            </w:r>
          </w:p>
        </w:tc>
      </w:tr>
      <w:tr w:rsidR="005C02F0" w:rsidRPr="0064046A" w14:paraId="75E2FC47" w14:textId="77777777" w:rsidTr="004B0100">
        <w:trPr>
          <w:trHeight w:val="300"/>
        </w:trPr>
        <w:tc>
          <w:tcPr>
            <w:tcW w:w="4377" w:type="dxa"/>
          </w:tcPr>
          <w:p w14:paraId="07B23B16" w14:textId="77777777" w:rsidR="005C02F0" w:rsidRPr="0064046A" w:rsidRDefault="005C02F0" w:rsidP="005C02F0">
            <w:pPr>
              <w:jc w:val="left"/>
            </w:pPr>
            <w:r w:rsidRPr="0064046A">
              <w:rPr>
                <w:b/>
              </w:rPr>
              <w:t>“Nuclear Site Licence Provisions Agreement”</w:t>
            </w:r>
          </w:p>
        </w:tc>
        <w:tc>
          <w:tcPr>
            <w:tcW w:w="4378" w:type="dxa"/>
          </w:tcPr>
          <w:p w14:paraId="5B917283" w14:textId="77777777" w:rsidR="005C02F0" w:rsidRPr="0064046A" w:rsidRDefault="005C02F0" w:rsidP="005C02F0">
            <w:pPr>
              <w:autoSpaceDE w:val="0"/>
              <w:autoSpaceDN w:val="0"/>
              <w:adjustRightInd w:val="0"/>
              <w:spacing w:after="0" w:line="240" w:lineRule="auto"/>
              <w:jc w:val="left"/>
            </w:pPr>
            <w:r w:rsidRPr="0064046A">
              <w:t>As defined in the CUSC</w:t>
            </w:r>
          </w:p>
        </w:tc>
      </w:tr>
      <w:tr w:rsidR="005C02F0" w:rsidRPr="0064046A" w14:paraId="16721477" w14:textId="77777777" w:rsidTr="004B0100">
        <w:trPr>
          <w:trHeight w:val="300"/>
        </w:trPr>
        <w:tc>
          <w:tcPr>
            <w:tcW w:w="4377" w:type="dxa"/>
          </w:tcPr>
          <w:p w14:paraId="1FF53731" w14:textId="77777777" w:rsidR="005C02F0" w:rsidRPr="0064046A" w:rsidRDefault="005C02F0" w:rsidP="005C02F0">
            <w:pPr>
              <w:jc w:val="left"/>
              <w:rPr>
                <w:b/>
              </w:rPr>
            </w:pPr>
            <w:r w:rsidRPr="0064046A">
              <w:rPr>
                <w:b/>
              </w:rPr>
              <w:t>“ODIS Programme”</w:t>
            </w:r>
          </w:p>
        </w:tc>
        <w:tc>
          <w:tcPr>
            <w:tcW w:w="4378" w:type="dxa"/>
          </w:tcPr>
          <w:p w14:paraId="1D530EF8" w14:textId="77777777" w:rsidR="005C02F0" w:rsidRPr="0064046A" w:rsidRDefault="005C02F0" w:rsidP="005C02F0">
            <w:pPr>
              <w:autoSpaceDE w:val="0"/>
              <w:autoSpaceDN w:val="0"/>
              <w:adjustRightInd w:val="0"/>
              <w:spacing w:after="0" w:line="240" w:lineRule="auto"/>
              <w:jc w:val="left"/>
            </w:pPr>
            <w:r w:rsidRPr="0064046A">
              <w:t>as defined in Section D, Part One, sub-paragraph 5.1.2;</w:t>
            </w:r>
          </w:p>
        </w:tc>
      </w:tr>
      <w:tr w:rsidR="005C02F0" w:rsidRPr="0064046A" w14:paraId="0DE49678" w14:textId="77777777" w:rsidTr="004B0100">
        <w:trPr>
          <w:trHeight w:val="300"/>
        </w:trPr>
        <w:tc>
          <w:tcPr>
            <w:tcW w:w="4377" w:type="dxa"/>
          </w:tcPr>
          <w:p w14:paraId="3187E0F0" w14:textId="77777777" w:rsidR="005C02F0" w:rsidRPr="0064046A" w:rsidRDefault="005C02F0" w:rsidP="005C02F0">
            <w:pPr>
              <w:jc w:val="left"/>
              <w:rPr>
                <w:b/>
              </w:rPr>
            </w:pPr>
            <w:r w:rsidRPr="0064046A">
              <w:rPr>
                <w:b/>
              </w:rPr>
              <w:t>“Offshore”</w:t>
            </w:r>
          </w:p>
        </w:tc>
        <w:tc>
          <w:tcPr>
            <w:tcW w:w="4378" w:type="dxa"/>
          </w:tcPr>
          <w:p w14:paraId="44CD2A82" w14:textId="77777777" w:rsidR="005C02F0" w:rsidRPr="0064046A" w:rsidRDefault="005C02F0" w:rsidP="005C02F0">
            <w:pPr>
              <w:autoSpaceDE w:val="0"/>
              <w:autoSpaceDN w:val="0"/>
              <w:adjustRightInd w:val="0"/>
              <w:spacing w:after="0" w:line="240" w:lineRule="auto"/>
              <w:jc w:val="left"/>
            </w:pPr>
            <w:r w:rsidRPr="0064046A">
              <w:t xml:space="preserve">means wholly or partly in </w:t>
            </w:r>
            <w:r w:rsidRPr="0064046A">
              <w:rPr>
                <w:bCs/>
              </w:rPr>
              <w:t>Offshore Waters</w:t>
            </w:r>
            <w:r w:rsidRPr="0064046A">
              <w:rPr>
                <w:b/>
              </w:rPr>
              <w:t xml:space="preserve"> </w:t>
            </w:r>
            <w:r w:rsidRPr="0064046A">
              <w:t xml:space="preserve">and when used in conjunction with another term and not defined means that the associated term is to be </w:t>
            </w:r>
            <w:proofErr w:type="gramStart"/>
            <w:r w:rsidRPr="0064046A">
              <w:t>read accordingly;</w:t>
            </w:r>
            <w:proofErr w:type="gramEnd"/>
          </w:p>
        </w:tc>
      </w:tr>
      <w:tr w:rsidR="005C02F0" w:rsidRPr="0064046A" w14:paraId="3E54BFA0" w14:textId="77777777" w:rsidTr="004B0100">
        <w:trPr>
          <w:trHeight w:val="300"/>
        </w:trPr>
        <w:tc>
          <w:tcPr>
            <w:tcW w:w="4377" w:type="dxa"/>
          </w:tcPr>
          <w:p w14:paraId="156D39E3" w14:textId="77777777" w:rsidR="005C02F0" w:rsidRPr="0064046A" w:rsidRDefault="005C02F0" w:rsidP="005C02F0">
            <w:pPr>
              <w:spacing w:before="200"/>
              <w:jc w:val="left"/>
              <w:rPr>
                <w:b/>
              </w:rPr>
            </w:pPr>
            <w:r w:rsidRPr="0064046A">
              <w:rPr>
                <w:b/>
              </w:rPr>
              <w:t>“Offshore Compensation Payments”</w:t>
            </w:r>
          </w:p>
        </w:tc>
        <w:tc>
          <w:tcPr>
            <w:tcW w:w="4378" w:type="dxa"/>
          </w:tcPr>
          <w:p w14:paraId="1A526719" w14:textId="77777777" w:rsidR="005C02F0" w:rsidRPr="0064046A" w:rsidRDefault="005C02F0" w:rsidP="005C02F0">
            <w:pPr>
              <w:autoSpaceDE w:val="0"/>
              <w:autoSpaceDN w:val="0"/>
              <w:adjustRightInd w:val="0"/>
              <w:spacing w:after="0" w:line="240" w:lineRule="auto"/>
              <w:jc w:val="left"/>
            </w:pPr>
          </w:p>
          <w:p w14:paraId="6649F54F" w14:textId="77777777" w:rsidR="005C02F0" w:rsidRPr="0064046A" w:rsidRDefault="005C02F0" w:rsidP="005C02F0">
            <w:pPr>
              <w:autoSpaceDE w:val="0"/>
              <w:autoSpaceDN w:val="0"/>
              <w:adjustRightInd w:val="0"/>
              <w:spacing w:after="0" w:line="240" w:lineRule="auto"/>
              <w:jc w:val="left"/>
            </w:pPr>
            <w:r w:rsidRPr="0064046A">
              <w:t>as defined in Section E, sub-paragraph 3.1.3;</w:t>
            </w:r>
          </w:p>
        </w:tc>
      </w:tr>
      <w:tr w:rsidR="005C02F0" w:rsidRPr="0064046A" w14:paraId="5B45EFBB" w14:textId="77777777" w:rsidTr="004B0100">
        <w:trPr>
          <w:trHeight w:val="300"/>
        </w:trPr>
        <w:tc>
          <w:tcPr>
            <w:tcW w:w="4377" w:type="dxa"/>
          </w:tcPr>
          <w:p w14:paraId="5448347E" w14:textId="77777777" w:rsidR="005C02F0" w:rsidRPr="0064046A" w:rsidRDefault="005C02F0" w:rsidP="005C02F0">
            <w:pPr>
              <w:spacing w:after="120"/>
              <w:jc w:val="left"/>
              <w:rPr>
                <w:b/>
              </w:rPr>
            </w:pPr>
            <w:r w:rsidRPr="0064046A">
              <w:rPr>
                <w:b/>
              </w:rPr>
              <w:lastRenderedPageBreak/>
              <w:t>“Offshore Construction Completed Date”</w:t>
            </w:r>
          </w:p>
        </w:tc>
        <w:tc>
          <w:tcPr>
            <w:tcW w:w="4378" w:type="dxa"/>
          </w:tcPr>
          <w:p w14:paraId="711297AB" w14:textId="77777777" w:rsidR="005C02F0" w:rsidRPr="0064046A" w:rsidRDefault="005C02F0" w:rsidP="005C02F0">
            <w:pPr>
              <w:autoSpaceDE w:val="0"/>
              <w:autoSpaceDN w:val="0"/>
              <w:adjustRightInd w:val="0"/>
              <w:spacing w:before="120" w:after="0" w:line="240" w:lineRule="auto"/>
              <w:jc w:val="left"/>
            </w:pPr>
            <w:r w:rsidRPr="0064046A">
              <w:t xml:space="preserve">the date on which an Offshore Transmission System is deemed to be commissioned in accordance with a TO Construction </w:t>
            </w:r>
            <w:proofErr w:type="gramStart"/>
            <w:r w:rsidRPr="0064046A">
              <w:t>Agreement;</w:t>
            </w:r>
            <w:proofErr w:type="gramEnd"/>
          </w:p>
          <w:p w14:paraId="7151696A" w14:textId="77777777" w:rsidR="005C02F0" w:rsidRPr="0064046A" w:rsidRDefault="005C02F0" w:rsidP="005C02F0">
            <w:pPr>
              <w:autoSpaceDE w:val="0"/>
              <w:autoSpaceDN w:val="0"/>
              <w:adjustRightInd w:val="0"/>
              <w:spacing w:after="0" w:line="240" w:lineRule="auto"/>
              <w:jc w:val="left"/>
            </w:pPr>
          </w:p>
        </w:tc>
      </w:tr>
      <w:tr w:rsidR="005C02F0" w:rsidRPr="0064046A" w14:paraId="73F1BA92" w14:textId="77777777" w:rsidTr="004B0100">
        <w:trPr>
          <w:trHeight w:val="300"/>
        </w:trPr>
        <w:tc>
          <w:tcPr>
            <w:tcW w:w="4377" w:type="dxa"/>
          </w:tcPr>
          <w:p w14:paraId="250ACC40" w14:textId="77777777" w:rsidR="005C02F0" w:rsidRPr="0064046A" w:rsidRDefault="005C02F0" w:rsidP="005C02F0">
            <w:pPr>
              <w:jc w:val="left"/>
              <w:rPr>
                <w:b/>
              </w:rPr>
            </w:pPr>
            <w:r w:rsidRPr="0064046A">
              <w:rPr>
                <w:b/>
              </w:rPr>
              <w:t>"Offshore Construction Secured Amount"</w:t>
            </w:r>
          </w:p>
        </w:tc>
        <w:tc>
          <w:tcPr>
            <w:tcW w:w="4378" w:type="dxa"/>
          </w:tcPr>
          <w:p w14:paraId="2A4A7BA2" w14:textId="77777777" w:rsidR="005C02F0" w:rsidRPr="0064046A" w:rsidRDefault="005C02F0" w:rsidP="005C02F0">
            <w:pPr>
              <w:autoSpaceDE w:val="0"/>
              <w:autoSpaceDN w:val="0"/>
              <w:adjustRightInd w:val="0"/>
              <w:spacing w:after="0" w:line="240" w:lineRule="auto"/>
              <w:jc w:val="left"/>
            </w:pPr>
            <w:r w:rsidRPr="0064046A">
              <w:t>an amount equivalent to the sum of:</w:t>
            </w:r>
          </w:p>
          <w:p w14:paraId="0675BB2A" w14:textId="77777777" w:rsidR="005C02F0" w:rsidRPr="0064046A" w:rsidRDefault="005C02F0" w:rsidP="005C02F0">
            <w:pPr>
              <w:autoSpaceDE w:val="0"/>
              <w:autoSpaceDN w:val="0"/>
              <w:adjustRightInd w:val="0"/>
              <w:spacing w:after="0" w:line="240" w:lineRule="auto"/>
              <w:jc w:val="left"/>
            </w:pPr>
          </w:p>
          <w:p w14:paraId="6D99EE68" w14:textId="77777777" w:rsidR="005C02F0" w:rsidRPr="0064046A" w:rsidRDefault="005C02F0" w:rsidP="005C02F0">
            <w:pPr>
              <w:autoSpaceDE w:val="0"/>
              <w:autoSpaceDN w:val="0"/>
              <w:adjustRightInd w:val="0"/>
              <w:spacing w:after="0" w:line="240" w:lineRule="auto"/>
              <w:jc w:val="left"/>
            </w:pPr>
            <w:r w:rsidRPr="0064046A">
              <w:t>(a)</w:t>
            </w:r>
            <w:r w:rsidRPr="0064046A">
              <w:tab/>
              <w:t>20% of the Forecast Offshore Construction Cost; and (b)</w:t>
            </w:r>
            <w:r w:rsidRPr="0064046A">
              <w:tab/>
              <w:t xml:space="preserve">the Liquidated Damages </w:t>
            </w:r>
            <w:proofErr w:type="gramStart"/>
            <w:r w:rsidRPr="0064046A">
              <w:t>Liability;</w:t>
            </w:r>
            <w:proofErr w:type="gramEnd"/>
          </w:p>
          <w:p w14:paraId="455BF5CE" w14:textId="77777777" w:rsidR="005C02F0" w:rsidRPr="0064046A" w:rsidDel="002036DF" w:rsidRDefault="005C02F0" w:rsidP="005C02F0">
            <w:pPr>
              <w:autoSpaceDE w:val="0"/>
              <w:autoSpaceDN w:val="0"/>
              <w:adjustRightInd w:val="0"/>
              <w:spacing w:after="0" w:line="240" w:lineRule="auto"/>
              <w:jc w:val="left"/>
            </w:pPr>
          </w:p>
        </w:tc>
      </w:tr>
      <w:tr w:rsidR="005C02F0" w:rsidRPr="0064046A" w14:paraId="40258627" w14:textId="77777777" w:rsidTr="004B0100">
        <w:trPr>
          <w:trHeight w:val="300"/>
        </w:trPr>
        <w:tc>
          <w:tcPr>
            <w:tcW w:w="4377" w:type="dxa"/>
          </w:tcPr>
          <w:p w14:paraId="1B8F71F8" w14:textId="77777777" w:rsidR="005C02F0" w:rsidRPr="0064046A" w:rsidRDefault="005C02F0" w:rsidP="005C02F0">
            <w:pPr>
              <w:jc w:val="left"/>
              <w:rPr>
                <w:b/>
              </w:rPr>
            </w:pPr>
            <w:r w:rsidRPr="0064046A">
              <w:rPr>
                <w:b/>
              </w:rPr>
              <w:t>“Offshore Construction Securities”</w:t>
            </w:r>
          </w:p>
        </w:tc>
        <w:tc>
          <w:tcPr>
            <w:tcW w:w="4378" w:type="dxa"/>
          </w:tcPr>
          <w:p w14:paraId="6914058B" w14:textId="77777777" w:rsidR="005C02F0" w:rsidRPr="0064046A" w:rsidRDefault="005C02F0" w:rsidP="005C02F0">
            <w:pPr>
              <w:autoSpaceDE w:val="0"/>
              <w:autoSpaceDN w:val="0"/>
              <w:adjustRightInd w:val="0"/>
              <w:spacing w:after="0" w:line="240" w:lineRule="auto"/>
              <w:jc w:val="left"/>
              <w:rPr>
                <w:rFonts w:cs="Arial"/>
              </w:rPr>
            </w:pPr>
            <w:r w:rsidRPr="0064046A">
              <w:t>as defined in Section E, sub-paragraph 3.1.2;</w:t>
            </w:r>
          </w:p>
        </w:tc>
      </w:tr>
      <w:tr w:rsidR="005C02F0" w:rsidRPr="0064046A" w14:paraId="0A666ABC" w14:textId="77777777" w:rsidTr="004B0100">
        <w:trPr>
          <w:trHeight w:val="300"/>
        </w:trPr>
        <w:tc>
          <w:tcPr>
            <w:tcW w:w="4377" w:type="dxa"/>
          </w:tcPr>
          <w:p w14:paraId="7A986C24" w14:textId="77777777" w:rsidR="005C02F0" w:rsidRPr="0064046A" w:rsidRDefault="005C02F0" w:rsidP="005C02F0">
            <w:pPr>
              <w:jc w:val="left"/>
              <w:rPr>
                <w:b/>
              </w:rPr>
            </w:pPr>
            <w:r w:rsidRPr="0064046A">
              <w:rPr>
                <w:b/>
              </w:rPr>
              <w:t>"Offshore Construction Works"</w:t>
            </w:r>
          </w:p>
        </w:tc>
        <w:tc>
          <w:tcPr>
            <w:tcW w:w="4378" w:type="dxa"/>
          </w:tcPr>
          <w:p w14:paraId="4479A973" w14:textId="77777777" w:rsidR="005C02F0" w:rsidRPr="0064046A" w:rsidRDefault="005C02F0" w:rsidP="005C02F0">
            <w:pPr>
              <w:autoSpaceDE w:val="0"/>
              <w:autoSpaceDN w:val="0"/>
              <w:adjustRightInd w:val="0"/>
              <w:spacing w:after="0" w:line="240" w:lineRule="auto"/>
              <w:jc w:val="left"/>
            </w:pPr>
            <w:r w:rsidRPr="0064046A">
              <w:t>Transmission Construction Works undertaken by an Offshore Transmission Owner;</w:t>
            </w:r>
          </w:p>
        </w:tc>
      </w:tr>
      <w:tr w:rsidR="005C02F0" w:rsidRPr="0064046A" w14:paraId="5700A5B3" w14:textId="77777777" w:rsidTr="004B0100">
        <w:trPr>
          <w:trHeight w:val="300"/>
        </w:trPr>
        <w:tc>
          <w:tcPr>
            <w:tcW w:w="4377" w:type="dxa"/>
          </w:tcPr>
          <w:p w14:paraId="16196C7E" w14:textId="77777777" w:rsidR="005C02F0" w:rsidRPr="0064046A" w:rsidRDefault="005C02F0" w:rsidP="005C02F0">
            <w:pPr>
              <w:jc w:val="left"/>
              <w:rPr>
                <w:b/>
              </w:rPr>
            </w:pPr>
            <w:r>
              <w:rPr>
                <w:b/>
              </w:rPr>
              <w:t>“Offshore Local Joint Restoration Plan”</w:t>
            </w:r>
          </w:p>
        </w:tc>
        <w:tc>
          <w:tcPr>
            <w:tcW w:w="4378" w:type="dxa"/>
          </w:tcPr>
          <w:p w14:paraId="6863C81B" w14:textId="55B281E3" w:rsidR="005C02F0" w:rsidRPr="0064046A" w:rsidRDefault="005C02F0" w:rsidP="005C02F0">
            <w:pPr>
              <w:autoSpaceDE w:val="0"/>
              <w:autoSpaceDN w:val="0"/>
              <w:adjustRightInd w:val="0"/>
              <w:spacing w:after="0" w:line="240" w:lineRule="auto"/>
              <w:jc w:val="left"/>
            </w:pPr>
            <w:r w:rsidRPr="0064046A">
              <w:t>as defined in the Grid Code;</w:t>
            </w:r>
          </w:p>
        </w:tc>
      </w:tr>
      <w:tr w:rsidR="005C02F0" w:rsidRPr="0064046A" w14:paraId="4833CAAB" w14:textId="77777777" w:rsidTr="004B0100">
        <w:trPr>
          <w:trHeight w:val="300"/>
        </w:trPr>
        <w:tc>
          <w:tcPr>
            <w:tcW w:w="4377" w:type="dxa"/>
          </w:tcPr>
          <w:p w14:paraId="4EE1A176" w14:textId="77777777" w:rsidR="005C02F0" w:rsidRPr="0064046A" w:rsidRDefault="005C02F0" w:rsidP="005C02F0">
            <w:pPr>
              <w:jc w:val="left"/>
              <w:rPr>
                <w:b/>
              </w:rPr>
            </w:pPr>
            <w:r w:rsidRPr="0064046A">
              <w:rPr>
                <w:b/>
              </w:rPr>
              <w:t>“Offshore Tender Regulations”</w:t>
            </w:r>
          </w:p>
        </w:tc>
        <w:tc>
          <w:tcPr>
            <w:tcW w:w="4378" w:type="dxa"/>
          </w:tcPr>
          <w:p w14:paraId="40FC191D" w14:textId="77777777" w:rsidR="005C02F0" w:rsidRPr="0064046A" w:rsidRDefault="005C02F0" w:rsidP="005C02F0">
            <w:pPr>
              <w:autoSpaceDE w:val="0"/>
              <w:autoSpaceDN w:val="0"/>
              <w:adjustRightInd w:val="0"/>
              <w:spacing w:after="0" w:line="240" w:lineRule="auto"/>
              <w:jc w:val="left"/>
              <w:rPr>
                <w:rFonts w:cs="Arial"/>
                <w:lang w:eastAsia="en-GB"/>
              </w:rPr>
            </w:pPr>
            <w:r w:rsidRPr="0064046A">
              <w:rPr>
                <w:rFonts w:cs="Arial"/>
              </w:rPr>
              <w:t xml:space="preserve">those regulations </w:t>
            </w:r>
            <w:r w:rsidRPr="0064046A">
              <w:rPr>
                <w:rFonts w:cs="Arial"/>
                <w:lang w:eastAsia="en-GB"/>
              </w:rPr>
              <w:t>made by the Authority in accordance with section 6C of the Act to facilitate the determination on a competitive basis of the person to whom an offshore transmission licence is to be granted</w:t>
            </w:r>
          </w:p>
          <w:p w14:paraId="225C40EF" w14:textId="77777777" w:rsidR="005C02F0" w:rsidRPr="0064046A" w:rsidRDefault="005C02F0" w:rsidP="005C02F0">
            <w:pPr>
              <w:autoSpaceDE w:val="0"/>
              <w:autoSpaceDN w:val="0"/>
              <w:adjustRightInd w:val="0"/>
              <w:spacing w:after="0" w:line="240" w:lineRule="auto"/>
              <w:jc w:val="left"/>
              <w:rPr>
                <w:rFonts w:cs="Arial"/>
                <w:lang w:eastAsia="en-GB"/>
              </w:rPr>
            </w:pPr>
          </w:p>
        </w:tc>
      </w:tr>
      <w:tr w:rsidR="005C02F0" w:rsidRPr="0064046A" w14:paraId="3059DA57" w14:textId="77777777" w:rsidTr="004B0100">
        <w:trPr>
          <w:trHeight w:val="300"/>
        </w:trPr>
        <w:tc>
          <w:tcPr>
            <w:tcW w:w="4377" w:type="dxa"/>
          </w:tcPr>
          <w:p w14:paraId="05F2E4A8" w14:textId="77777777" w:rsidR="005C02F0" w:rsidRPr="0064046A" w:rsidRDefault="005C02F0" w:rsidP="005C02F0">
            <w:pPr>
              <w:jc w:val="left"/>
              <w:rPr>
                <w:b/>
              </w:rPr>
            </w:pPr>
            <w:r w:rsidRPr="0064046A">
              <w:rPr>
                <w:b/>
              </w:rPr>
              <w:t>“Offshore TO Construction Agreement”</w:t>
            </w:r>
          </w:p>
        </w:tc>
        <w:tc>
          <w:tcPr>
            <w:tcW w:w="4378" w:type="dxa"/>
          </w:tcPr>
          <w:p w14:paraId="523AAF09" w14:textId="77777777" w:rsidR="005C02F0" w:rsidRPr="0064046A" w:rsidRDefault="005C02F0" w:rsidP="005C02F0">
            <w:r w:rsidRPr="0064046A">
              <w:t>as defined in Schedule Nine, Part C;</w:t>
            </w:r>
          </w:p>
        </w:tc>
      </w:tr>
      <w:tr w:rsidR="005C02F0" w:rsidRPr="0064046A" w14:paraId="3049F5F7" w14:textId="77777777" w:rsidTr="004B0100">
        <w:trPr>
          <w:trHeight w:val="300"/>
        </w:trPr>
        <w:tc>
          <w:tcPr>
            <w:tcW w:w="4377" w:type="dxa"/>
          </w:tcPr>
          <w:p w14:paraId="021A0EEE" w14:textId="77777777" w:rsidR="005C02F0" w:rsidRPr="0064046A" w:rsidRDefault="005C02F0" w:rsidP="005C02F0">
            <w:pPr>
              <w:jc w:val="left"/>
              <w:rPr>
                <w:rFonts w:cs="Arial"/>
                <w:b/>
              </w:rPr>
            </w:pPr>
            <w:r w:rsidRPr="0064046A">
              <w:rPr>
                <w:rFonts w:cs="Arial"/>
                <w:b/>
              </w:rPr>
              <w:t>“Offshore Transmission Owner”</w:t>
            </w:r>
          </w:p>
        </w:tc>
        <w:tc>
          <w:tcPr>
            <w:tcW w:w="4378" w:type="dxa"/>
          </w:tcPr>
          <w:p w14:paraId="3CBB7356" w14:textId="77777777" w:rsidR="005C02F0" w:rsidRPr="0064046A" w:rsidRDefault="005C02F0" w:rsidP="005C02F0">
            <w:pPr>
              <w:rPr>
                <w:rFonts w:cs="Arial"/>
              </w:rPr>
            </w:pPr>
            <w:r w:rsidRPr="0064046A">
              <w:rPr>
                <w:rFonts w:cs="Arial"/>
              </w:rPr>
              <w:t>either,</w:t>
            </w:r>
          </w:p>
          <w:p w14:paraId="7E4490E5" w14:textId="77777777" w:rsidR="005C02F0" w:rsidRPr="0064046A" w:rsidRDefault="005C02F0" w:rsidP="005C02F0">
            <w:pPr>
              <w:numPr>
                <w:ilvl w:val="0"/>
                <w:numId w:val="17"/>
              </w:numPr>
              <w:autoSpaceDE w:val="0"/>
              <w:autoSpaceDN w:val="0"/>
              <w:adjustRightInd w:val="0"/>
              <w:spacing w:after="0" w:line="240" w:lineRule="auto"/>
              <w:jc w:val="left"/>
              <w:rPr>
                <w:rFonts w:cs="Arial"/>
                <w:lang w:eastAsia="en-GB"/>
              </w:rPr>
            </w:pPr>
            <w:r w:rsidRPr="0064046A">
              <w:t>such person in relation to whose Transmission Licence the Standard Conditions in Section E (offshore transmission owner standard conditions) have been given effect</w:t>
            </w:r>
            <w:r w:rsidRPr="0064046A">
              <w:rPr>
                <w:rFonts w:cs="Arial"/>
                <w:lang w:eastAsia="en-GB"/>
              </w:rPr>
              <w:t>; or,</w:t>
            </w:r>
          </w:p>
          <w:p w14:paraId="27778C31" w14:textId="77777777" w:rsidR="005C02F0" w:rsidRPr="0064046A" w:rsidRDefault="005C02F0" w:rsidP="005C02F0">
            <w:pPr>
              <w:numPr>
                <w:ilvl w:val="0"/>
                <w:numId w:val="17"/>
              </w:numPr>
              <w:autoSpaceDE w:val="0"/>
              <w:autoSpaceDN w:val="0"/>
              <w:adjustRightInd w:val="0"/>
              <w:spacing w:after="0" w:line="240" w:lineRule="auto"/>
              <w:jc w:val="left"/>
              <w:rPr>
                <w:rFonts w:cs="Arial"/>
                <w:lang w:eastAsia="en-GB"/>
              </w:rPr>
            </w:pPr>
            <w:r w:rsidRPr="0064046A">
              <w:rPr>
                <w:rFonts w:cs="Arial"/>
                <w:lang w:eastAsia="en-GB"/>
              </w:rPr>
              <w:t>A Party who has acceded to this Code prior to the grant of a Transmission Licence referred to in (a) above as a requirement of the Offshore Tender Regulations</w:t>
            </w:r>
          </w:p>
        </w:tc>
      </w:tr>
      <w:tr w:rsidR="005C02F0" w:rsidRPr="0064046A" w14:paraId="7E409FBA" w14:textId="77777777" w:rsidTr="004B0100">
        <w:trPr>
          <w:trHeight w:val="300"/>
        </w:trPr>
        <w:tc>
          <w:tcPr>
            <w:tcW w:w="4377" w:type="dxa"/>
          </w:tcPr>
          <w:p w14:paraId="206DC71F" w14:textId="77777777" w:rsidR="005C02F0" w:rsidRPr="0064046A" w:rsidRDefault="005C02F0" w:rsidP="005C02F0">
            <w:pPr>
              <w:jc w:val="left"/>
              <w:rPr>
                <w:rFonts w:cs="Arial"/>
                <w:b/>
              </w:rPr>
            </w:pPr>
            <w:r>
              <w:rPr>
                <w:rFonts w:cs="Arial"/>
                <w:b/>
              </w:rPr>
              <w:t>“Offshore Transmission System”</w:t>
            </w:r>
          </w:p>
        </w:tc>
        <w:tc>
          <w:tcPr>
            <w:tcW w:w="4378" w:type="dxa"/>
          </w:tcPr>
          <w:p w14:paraId="2E7CA131" w14:textId="77777777" w:rsidR="005C02F0" w:rsidRPr="0064046A" w:rsidRDefault="005C02F0" w:rsidP="005C02F0">
            <w:pPr>
              <w:rPr>
                <w:rFonts w:cs="Arial"/>
              </w:rPr>
            </w:pPr>
            <w:r>
              <w:rPr>
                <w:rFonts w:cs="Arial"/>
              </w:rPr>
              <w:t>As defined in the Grid Code</w:t>
            </w:r>
          </w:p>
        </w:tc>
      </w:tr>
      <w:tr w:rsidR="005C02F0" w:rsidRPr="0064046A" w14:paraId="2F49A2AD" w14:textId="77777777" w:rsidTr="004B0100">
        <w:trPr>
          <w:trHeight w:val="300"/>
        </w:trPr>
        <w:tc>
          <w:tcPr>
            <w:tcW w:w="4377" w:type="dxa"/>
          </w:tcPr>
          <w:p w14:paraId="103C94FD" w14:textId="77777777" w:rsidR="005C02F0" w:rsidRPr="00FE6E74" w:rsidRDefault="005C02F0" w:rsidP="005C02F0">
            <w:pPr>
              <w:jc w:val="left"/>
            </w:pPr>
            <w:bookmarkStart w:id="12" w:name="_DV_C44"/>
            <w:r w:rsidRPr="00FE6E74">
              <w:t>“</w:t>
            </w:r>
            <w:r w:rsidRPr="00FE6E74">
              <w:rPr>
                <w:b/>
              </w:rPr>
              <w:t>Offshore Transmission System Development User Works</w:t>
            </w:r>
            <w:r w:rsidRPr="00FE6E74">
              <w:t>” or “</w:t>
            </w:r>
            <w:r w:rsidRPr="00FE6E74">
              <w:rPr>
                <w:b/>
              </w:rPr>
              <w:t>OTSDUW</w:t>
            </w:r>
            <w:r w:rsidRPr="00FE6E74">
              <w:t xml:space="preserve">” </w:t>
            </w:r>
            <w:bookmarkEnd w:id="12"/>
          </w:p>
          <w:p w14:paraId="7F2C6F78" w14:textId="77777777" w:rsidR="005C02F0" w:rsidRPr="00FE6E74" w:rsidRDefault="005C02F0" w:rsidP="005C02F0">
            <w:pPr>
              <w:jc w:val="left"/>
              <w:rPr>
                <w:rFonts w:cs="Arial"/>
                <w:b/>
              </w:rPr>
            </w:pPr>
          </w:p>
        </w:tc>
        <w:tc>
          <w:tcPr>
            <w:tcW w:w="4378" w:type="dxa"/>
          </w:tcPr>
          <w:p w14:paraId="66BD4C52" w14:textId="77777777" w:rsidR="005C02F0" w:rsidRPr="00FE6E74" w:rsidRDefault="005C02F0" w:rsidP="005C02F0">
            <w:bookmarkStart w:id="13" w:name="_DV_C45"/>
            <w:r>
              <w:t>as appropriate, either</w:t>
            </w:r>
            <w:r w:rsidRPr="00FE6E74">
              <w:t>:</w:t>
            </w:r>
          </w:p>
          <w:p w14:paraId="0725DE34" w14:textId="77777777" w:rsidR="005C02F0" w:rsidRPr="00FE6E74" w:rsidRDefault="005C02F0" w:rsidP="005C02F0">
            <w:pPr>
              <w:widowControl w:val="0"/>
              <w:numPr>
                <w:ilvl w:val="0"/>
                <w:numId w:val="23"/>
              </w:numPr>
              <w:autoSpaceDE w:val="0"/>
              <w:autoSpaceDN w:val="0"/>
              <w:adjustRightInd w:val="0"/>
              <w:spacing w:line="240" w:lineRule="auto"/>
              <w:ind w:left="714" w:hanging="357"/>
            </w:pPr>
            <w:r w:rsidRPr="00FE6E74">
              <w:t>in relation to a particular Construction Project, the design, planning or consenting of assets (that are to form a Transmission System) which design, planning and consenting is to be undertaken by a User preparatory to OFTO Build as identified in Part 2 of Appendix I to the relevant TO Construction Agreement</w:t>
            </w:r>
            <w:bookmarkEnd w:id="13"/>
            <w:r w:rsidRPr="00FE6E74">
              <w:t>; or</w:t>
            </w:r>
          </w:p>
          <w:p w14:paraId="52CA2065" w14:textId="77777777" w:rsidR="005C02F0" w:rsidRPr="00FE6E74" w:rsidRDefault="005C02F0" w:rsidP="005C02F0">
            <w:pPr>
              <w:widowControl w:val="0"/>
              <w:numPr>
                <w:ilvl w:val="0"/>
                <w:numId w:val="23"/>
              </w:numPr>
              <w:autoSpaceDE w:val="0"/>
              <w:autoSpaceDN w:val="0"/>
              <w:adjustRightInd w:val="0"/>
              <w:spacing w:line="240" w:lineRule="auto"/>
              <w:ind w:left="714" w:hanging="357"/>
            </w:pPr>
            <w:r w:rsidRPr="00FE6E74">
              <w:t>OTSDUW Build;</w:t>
            </w:r>
          </w:p>
        </w:tc>
      </w:tr>
      <w:tr w:rsidR="005C02F0" w:rsidRPr="0064046A" w14:paraId="37713AE2" w14:textId="77777777" w:rsidTr="004B0100">
        <w:trPr>
          <w:trHeight w:val="300"/>
        </w:trPr>
        <w:tc>
          <w:tcPr>
            <w:tcW w:w="4377" w:type="dxa"/>
          </w:tcPr>
          <w:p w14:paraId="36F29479" w14:textId="77777777" w:rsidR="005C02F0" w:rsidRPr="00FE6E74" w:rsidRDefault="005C02F0" w:rsidP="005C02F0">
            <w:pPr>
              <w:jc w:val="left"/>
              <w:rPr>
                <w:b/>
              </w:rPr>
            </w:pPr>
            <w:bookmarkStart w:id="14" w:name="_DV_C46"/>
            <w:r w:rsidRPr="00FE6E74">
              <w:t>“</w:t>
            </w:r>
            <w:r w:rsidRPr="00FE6E74">
              <w:rPr>
                <w:b/>
              </w:rPr>
              <w:t>Offshore Transmission System User Assets</w:t>
            </w:r>
            <w:r w:rsidRPr="00FE6E74">
              <w:t>”  or “</w:t>
            </w:r>
            <w:r w:rsidRPr="00FE6E74">
              <w:rPr>
                <w:b/>
              </w:rPr>
              <w:t>OTSUA</w:t>
            </w:r>
            <w:r w:rsidRPr="00FE6E74">
              <w:t>”</w:t>
            </w:r>
            <w:bookmarkEnd w:id="14"/>
          </w:p>
        </w:tc>
        <w:tc>
          <w:tcPr>
            <w:tcW w:w="4378" w:type="dxa"/>
          </w:tcPr>
          <w:p w14:paraId="1336C6B1" w14:textId="77777777" w:rsidR="005C02F0" w:rsidRPr="00FE6E74" w:rsidRDefault="005C02F0" w:rsidP="005C02F0">
            <w:bookmarkStart w:id="15" w:name="_DV_C47"/>
            <w:r w:rsidRPr="00FE6E74">
              <w:t>the Plant and Apparatus (offshore and onshore) resulting from OTSDUW Build;</w:t>
            </w:r>
            <w:bookmarkEnd w:id="15"/>
          </w:p>
        </w:tc>
      </w:tr>
      <w:tr w:rsidR="005C02F0" w:rsidRPr="0064046A" w14:paraId="387F5E31" w14:textId="77777777" w:rsidTr="004B0100">
        <w:trPr>
          <w:trHeight w:val="300"/>
        </w:trPr>
        <w:tc>
          <w:tcPr>
            <w:tcW w:w="4377" w:type="dxa"/>
          </w:tcPr>
          <w:p w14:paraId="0DECCDFD" w14:textId="77777777" w:rsidR="005C02F0" w:rsidRPr="0064046A" w:rsidRDefault="005C02F0" w:rsidP="005C02F0">
            <w:pPr>
              <w:jc w:val="left"/>
              <w:rPr>
                <w:b/>
              </w:rPr>
            </w:pPr>
            <w:r w:rsidRPr="0064046A">
              <w:rPr>
                <w:b/>
              </w:rPr>
              <w:lastRenderedPageBreak/>
              <w:t>“Offshore Waters”</w:t>
            </w:r>
          </w:p>
        </w:tc>
        <w:tc>
          <w:tcPr>
            <w:tcW w:w="4378" w:type="dxa"/>
          </w:tcPr>
          <w:p w14:paraId="50A72D3D" w14:textId="77777777" w:rsidR="005C02F0" w:rsidRPr="0064046A" w:rsidRDefault="005C02F0" w:rsidP="005C02F0">
            <w:r w:rsidRPr="0064046A">
              <w:t>has the meaning given to “offshore waters” in Section 90(9) of the Energy Act 2004;</w:t>
            </w:r>
          </w:p>
        </w:tc>
      </w:tr>
      <w:tr w:rsidR="005C02F0" w:rsidRPr="0064046A" w14:paraId="5E400210" w14:textId="77777777" w:rsidTr="004B0100">
        <w:trPr>
          <w:trHeight w:val="300"/>
        </w:trPr>
        <w:tc>
          <w:tcPr>
            <w:tcW w:w="4377" w:type="dxa"/>
          </w:tcPr>
          <w:p w14:paraId="094D6043" w14:textId="77777777" w:rsidR="005C02F0" w:rsidRPr="0064046A" w:rsidRDefault="005C02F0" w:rsidP="005C02F0">
            <w:pPr>
              <w:jc w:val="left"/>
              <w:rPr>
                <w:b/>
              </w:rPr>
            </w:pPr>
            <w:r>
              <w:rPr>
                <w:b/>
              </w:rPr>
              <w:t>“OFTO Build”</w:t>
            </w:r>
          </w:p>
        </w:tc>
        <w:tc>
          <w:tcPr>
            <w:tcW w:w="4378" w:type="dxa"/>
          </w:tcPr>
          <w:p w14:paraId="78729160" w14:textId="77777777" w:rsidR="005C02F0" w:rsidRPr="0064046A" w:rsidRDefault="005C02F0" w:rsidP="005C02F0">
            <w:r>
              <w:t xml:space="preserve">where the installation and commissioning of Plant and Apparatus (offshore and onshore) that will constitute a Transmission System is undertaken by an Offshore Transmission </w:t>
            </w:r>
            <w:proofErr w:type="gramStart"/>
            <w:r>
              <w:t>Owner</w:t>
            </w:r>
            <w:proofErr w:type="gramEnd"/>
            <w:r>
              <w:t xml:space="preserve"> but a User has undertaken the design, planning and consenting for the same as OTSDUW;</w:t>
            </w:r>
          </w:p>
        </w:tc>
      </w:tr>
      <w:tr w:rsidR="005C02F0" w:rsidRPr="0064046A" w14:paraId="01BA9614" w14:textId="77777777" w:rsidTr="004B0100">
        <w:trPr>
          <w:trHeight w:val="300"/>
        </w:trPr>
        <w:tc>
          <w:tcPr>
            <w:tcW w:w="4377" w:type="dxa"/>
          </w:tcPr>
          <w:p w14:paraId="589C191F" w14:textId="77777777" w:rsidR="005C02F0" w:rsidRPr="0064046A" w:rsidRDefault="005C02F0" w:rsidP="005C02F0">
            <w:pPr>
              <w:jc w:val="left"/>
              <w:rPr>
                <w:b/>
              </w:rPr>
            </w:pPr>
            <w:r w:rsidRPr="0064046A">
              <w:rPr>
                <w:b/>
              </w:rPr>
              <w:t>“One Off Works”</w:t>
            </w:r>
          </w:p>
        </w:tc>
        <w:tc>
          <w:tcPr>
            <w:tcW w:w="4378" w:type="dxa"/>
          </w:tcPr>
          <w:p w14:paraId="777C9705" w14:textId="77777777" w:rsidR="005C02F0" w:rsidRPr="0064046A" w:rsidRDefault="005C02F0" w:rsidP="005C02F0">
            <w:r w:rsidRPr="0064046A">
              <w:t>the works described as such in a TO Construction Agreement;</w:t>
            </w:r>
          </w:p>
        </w:tc>
      </w:tr>
      <w:tr w:rsidR="005C02F0" w:rsidRPr="0064046A" w14:paraId="3DA6FE49" w14:textId="77777777" w:rsidTr="004B0100">
        <w:trPr>
          <w:trHeight w:val="300"/>
        </w:trPr>
        <w:tc>
          <w:tcPr>
            <w:tcW w:w="4377" w:type="dxa"/>
          </w:tcPr>
          <w:p w14:paraId="6E1C2919" w14:textId="77777777" w:rsidR="005C02F0" w:rsidRPr="0064046A" w:rsidRDefault="005C02F0" w:rsidP="005C02F0">
            <w:pPr>
              <w:jc w:val="left"/>
              <w:rPr>
                <w:b/>
              </w:rPr>
            </w:pPr>
            <w:r w:rsidRPr="0064046A">
              <w:rPr>
                <w:b/>
              </w:rPr>
              <w:t>“Onshore”</w:t>
            </w:r>
          </w:p>
        </w:tc>
        <w:tc>
          <w:tcPr>
            <w:tcW w:w="4378" w:type="dxa"/>
          </w:tcPr>
          <w:p w14:paraId="496187E3" w14:textId="77777777" w:rsidR="005C02F0" w:rsidRPr="0064046A" w:rsidRDefault="005C02F0" w:rsidP="005C02F0">
            <w:r w:rsidRPr="0064046A">
              <w:t xml:space="preserve">means within </w:t>
            </w:r>
            <w:smartTag w:uri="urn:schemas-microsoft-com:office:smarttags" w:element="place">
              <w:smartTag w:uri="urn:schemas-microsoft-com:office:smarttags" w:element="country-region">
                <w:r w:rsidRPr="0064046A">
                  <w:t>Great Britain</w:t>
                </w:r>
              </w:smartTag>
            </w:smartTag>
            <w:r w:rsidRPr="0064046A">
              <w:t xml:space="preserve"> (and when used in conjunction with another term and not defined means that the associated term is to be read accordingly);</w:t>
            </w:r>
          </w:p>
        </w:tc>
      </w:tr>
      <w:tr w:rsidR="005C02F0" w:rsidRPr="0064046A" w14:paraId="4AEA3C0E" w14:textId="77777777" w:rsidTr="004B0100">
        <w:trPr>
          <w:trHeight w:val="300"/>
        </w:trPr>
        <w:tc>
          <w:tcPr>
            <w:tcW w:w="4377" w:type="dxa"/>
          </w:tcPr>
          <w:p w14:paraId="7E22B8B1" w14:textId="77777777" w:rsidR="005C02F0" w:rsidRPr="0064046A" w:rsidRDefault="005C02F0" w:rsidP="005C02F0">
            <w:pPr>
              <w:jc w:val="left"/>
              <w:rPr>
                <w:b/>
              </w:rPr>
            </w:pPr>
            <w:r w:rsidRPr="0064046A">
              <w:rPr>
                <w:b/>
              </w:rPr>
              <w:t>“Onshore TO Construction Agreement”</w:t>
            </w:r>
          </w:p>
        </w:tc>
        <w:tc>
          <w:tcPr>
            <w:tcW w:w="4378" w:type="dxa"/>
          </w:tcPr>
          <w:p w14:paraId="15146819" w14:textId="77777777" w:rsidR="005C02F0" w:rsidRPr="0064046A" w:rsidRDefault="005C02F0" w:rsidP="005C02F0">
            <w:r w:rsidRPr="0064046A">
              <w:t xml:space="preserve">as defined in Schedule Eight, sub-paragraph 1.1.3;  </w:t>
            </w:r>
          </w:p>
        </w:tc>
      </w:tr>
      <w:tr w:rsidR="005C02F0" w:rsidRPr="0064046A" w14:paraId="04535C74" w14:textId="77777777" w:rsidTr="004B0100">
        <w:trPr>
          <w:trHeight w:val="300"/>
        </w:trPr>
        <w:tc>
          <w:tcPr>
            <w:tcW w:w="4377" w:type="dxa"/>
          </w:tcPr>
          <w:p w14:paraId="170ECF0A" w14:textId="77777777" w:rsidR="005C02F0" w:rsidRPr="0064046A" w:rsidRDefault="005C02F0" w:rsidP="005C02F0">
            <w:pPr>
              <w:jc w:val="left"/>
              <w:rPr>
                <w:b/>
              </w:rPr>
            </w:pPr>
            <w:r w:rsidRPr="0064046A">
              <w:rPr>
                <w:b/>
              </w:rPr>
              <w:t>“Onshore Transmission Owner”</w:t>
            </w:r>
          </w:p>
        </w:tc>
        <w:tc>
          <w:tcPr>
            <w:tcW w:w="4378" w:type="dxa"/>
          </w:tcPr>
          <w:p w14:paraId="2E295FF7" w14:textId="570ED87D" w:rsidR="005C02F0" w:rsidRPr="0064046A" w:rsidRDefault="005C02F0" w:rsidP="005C02F0">
            <w:r>
              <w:t xml:space="preserve">NGET, SHET,SPT or Competitively Appointed Transmission Owner or </w:t>
            </w:r>
            <w:bookmarkStart w:id="16" w:name="OLE_LINK3"/>
            <w:bookmarkStart w:id="17" w:name="OLE_LINK4"/>
            <w:r>
              <w:t>such other person in relation to whose Transmission Licence the Standard Conditions in Section D (transmission owner standard conditions) have been given effect</w:t>
            </w:r>
            <w:bookmarkEnd w:id="16"/>
            <w:bookmarkEnd w:id="17"/>
            <w:r>
              <w:t>;</w:t>
            </w:r>
          </w:p>
        </w:tc>
      </w:tr>
      <w:tr w:rsidR="005C02F0" w:rsidRPr="0064046A" w14:paraId="4A30F34D" w14:textId="77777777" w:rsidTr="004B0100">
        <w:trPr>
          <w:trHeight w:val="300"/>
        </w:trPr>
        <w:tc>
          <w:tcPr>
            <w:tcW w:w="4377" w:type="dxa"/>
          </w:tcPr>
          <w:p w14:paraId="0D0E79D4" w14:textId="77777777" w:rsidR="005C02F0" w:rsidRPr="0064046A" w:rsidRDefault="005C02F0" w:rsidP="005C02F0">
            <w:pPr>
              <w:jc w:val="left"/>
              <w:rPr>
                <w:b/>
              </w:rPr>
            </w:pPr>
            <w:r>
              <w:rPr>
                <w:b/>
              </w:rPr>
              <w:t>“Onshore Transmission System”</w:t>
            </w:r>
          </w:p>
        </w:tc>
        <w:tc>
          <w:tcPr>
            <w:tcW w:w="4378" w:type="dxa"/>
          </w:tcPr>
          <w:p w14:paraId="7F646984" w14:textId="77777777" w:rsidR="005C02F0" w:rsidRDefault="005C02F0" w:rsidP="005C02F0">
            <w:r>
              <w:t>As defined in the Grid Code</w:t>
            </w:r>
          </w:p>
        </w:tc>
      </w:tr>
      <w:tr w:rsidR="005C02F0" w:rsidRPr="0064046A" w14:paraId="571937E6" w14:textId="77777777" w:rsidTr="004B0100">
        <w:trPr>
          <w:trHeight w:val="300"/>
        </w:trPr>
        <w:tc>
          <w:tcPr>
            <w:tcW w:w="4377" w:type="dxa"/>
          </w:tcPr>
          <w:p w14:paraId="52F29EAC" w14:textId="77777777" w:rsidR="005C02F0" w:rsidRPr="0064046A" w:rsidRDefault="005C02F0" w:rsidP="005C02F0">
            <w:pPr>
              <w:jc w:val="left"/>
              <w:rPr>
                <w:b/>
              </w:rPr>
            </w:pPr>
            <w:r w:rsidRPr="0064046A">
              <w:rPr>
                <w:b/>
              </w:rPr>
              <w:t xml:space="preserve">"Operating Code" </w:t>
            </w:r>
          </w:p>
        </w:tc>
        <w:tc>
          <w:tcPr>
            <w:tcW w:w="4378" w:type="dxa"/>
          </w:tcPr>
          <w:p w14:paraId="40BE142F" w14:textId="77777777" w:rsidR="005C02F0" w:rsidRPr="0064046A" w:rsidRDefault="005C02F0" w:rsidP="005C02F0">
            <w:r w:rsidRPr="0064046A">
              <w:t>that part of the Grid Code which is identified as the Operating Code;</w:t>
            </w:r>
          </w:p>
        </w:tc>
      </w:tr>
      <w:tr w:rsidR="005C02F0" w:rsidRPr="0064046A" w14:paraId="761E80CC" w14:textId="77777777" w:rsidTr="004B0100">
        <w:trPr>
          <w:trHeight w:val="300"/>
        </w:trPr>
        <w:tc>
          <w:tcPr>
            <w:tcW w:w="4377" w:type="dxa"/>
          </w:tcPr>
          <w:p w14:paraId="7D8250D0" w14:textId="77777777" w:rsidR="005C02F0" w:rsidRPr="0064046A" w:rsidRDefault="005C02F0" w:rsidP="005C02F0">
            <w:pPr>
              <w:jc w:val="left"/>
              <w:rPr>
                <w:b/>
              </w:rPr>
            </w:pPr>
            <w:r w:rsidRPr="0064046A">
              <w:rPr>
                <w:b/>
              </w:rPr>
              <w:t>"Operational"</w:t>
            </w:r>
          </w:p>
        </w:tc>
        <w:tc>
          <w:tcPr>
            <w:tcW w:w="4378" w:type="dxa"/>
          </w:tcPr>
          <w:p w14:paraId="0B6328BD" w14:textId="574BA9B8" w:rsidR="005C02F0" w:rsidRPr="0064046A" w:rsidRDefault="005C02F0" w:rsidP="005C02F0">
            <w:r w:rsidRPr="0064046A">
              <w:t xml:space="preserve">in relation to Works undertaken by a Transmission Owner as part of a Construction Project, means that such Works have been completed and, in the case of Works at a Connection Site, Commissioned so that, subject to any Works being undertaken by </w:t>
            </w:r>
            <w:r>
              <w:t>The Company</w:t>
            </w:r>
            <w:r w:rsidRPr="0064046A">
              <w:t xml:space="preserve"> or another Transmission Owner, the User  can use the National Electricity Transmission System and any User Equipment the subject of the Construction Project to undertake those acts and things capable of being undertaken pursuant to the CUSC;</w:t>
            </w:r>
          </w:p>
        </w:tc>
      </w:tr>
      <w:tr w:rsidR="005C02F0" w:rsidRPr="0064046A" w14:paraId="039A9632" w14:textId="77777777" w:rsidTr="004B0100">
        <w:trPr>
          <w:trHeight w:val="300"/>
        </w:trPr>
        <w:tc>
          <w:tcPr>
            <w:tcW w:w="4377" w:type="dxa"/>
          </w:tcPr>
          <w:p w14:paraId="0B3FFD69" w14:textId="77777777" w:rsidR="005C02F0" w:rsidRPr="0064046A" w:rsidRDefault="005C02F0" w:rsidP="005C02F0">
            <w:pPr>
              <w:jc w:val="left"/>
              <w:rPr>
                <w:b/>
              </w:rPr>
            </w:pPr>
            <w:r w:rsidRPr="0064046A">
              <w:rPr>
                <w:b/>
              </w:rPr>
              <w:lastRenderedPageBreak/>
              <w:t>"Operational Capability Limits"</w:t>
            </w:r>
          </w:p>
        </w:tc>
        <w:tc>
          <w:tcPr>
            <w:tcW w:w="4378" w:type="dxa"/>
          </w:tcPr>
          <w:p w14:paraId="30E95CD1" w14:textId="77777777" w:rsidR="005C02F0" w:rsidRPr="0064046A" w:rsidRDefault="005C02F0" w:rsidP="005C02F0">
            <w:r w:rsidRPr="0064046A">
              <w:t>as defined in Section C, Part One, paragraph 4.3;</w:t>
            </w:r>
          </w:p>
        </w:tc>
      </w:tr>
      <w:tr w:rsidR="005C02F0" w:rsidRPr="0064046A" w14:paraId="300CBE2C" w14:textId="77777777" w:rsidTr="004B0100">
        <w:trPr>
          <w:trHeight w:val="300"/>
        </w:trPr>
        <w:tc>
          <w:tcPr>
            <w:tcW w:w="4377" w:type="dxa"/>
          </w:tcPr>
          <w:p w14:paraId="5C80AE97" w14:textId="77777777" w:rsidR="005C02F0" w:rsidRPr="0064046A" w:rsidRDefault="005C02F0" w:rsidP="005C02F0">
            <w:pPr>
              <w:jc w:val="left"/>
              <w:rPr>
                <w:b/>
              </w:rPr>
            </w:pPr>
            <w:r w:rsidRPr="0064046A">
              <w:rPr>
                <w:b/>
              </w:rPr>
              <w:t>"Operational Effect"</w:t>
            </w:r>
          </w:p>
        </w:tc>
        <w:tc>
          <w:tcPr>
            <w:tcW w:w="4378" w:type="dxa"/>
          </w:tcPr>
          <w:p w14:paraId="4FB6BA0F" w14:textId="77777777" w:rsidR="005C02F0" w:rsidRPr="0064046A" w:rsidRDefault="005C02F0" w:rsidP="005C02F0">
            <w:pPr>
              <w:pStyle w:val="Heading2"/>
              <w:numPr>
                <w:ilvl w:val="0"/>
                <w:numId w:val="0"/>
              </w:numPr>
              <w:ind w:left="33" w:hanging="33"/>
            </w:pPr>
            <w:r w:rsidRPr="0064046A">
              <w:t xml:space="preserve">an effect which causes the National Electricity Transmission System to operate (or be at a materially increased risk of operating) differently to the way in which it would or may have normally operated in the absence of such effect;  </w:t>
            </w:r>
          </w:p>
        </w:tc>
      </w:tr>
      <w:tr w:rsidR="005C02F0" w:rsidRPr="0064046A" w14:paraId="115B5738" w14:textId="77777777" w:rsidTr="004B0100">
        <w:trPr>
          <w:trHeight w:val="300"/>
        </w:trPr>
        <w:tc>
          <w:tcPr>
            <w:tcW w:w="4377" w:type="dxa"/>
          </w:tcPr>
          <w:p w14:paraId="73E866F6" w14:textId="77777777" w:rsidR="005C02F0" w:rsidRPr="0064046A" w:rsidRDefault="005C02F0" w:rsidP="005C02F0">
            <w:pPr>
              <w:jc w:val="left"/>
              <w:rPr>
                <w:b/>
              </w:rPr>
            </w:pPr>
            <w:r w:rsidRPr="0064046A">
              <w:rPr>
                <w:b/>
              </w:rPr>
              <w:t>"Other Code"</w:t>
            </w:r>
          </w:p>
        </w:tc>
        <w:tc>
          <w:tcPr>
            <w:tcW w:w="4378" w:type="dxa"/>
          </w:tcPr>
          <w:p w14:paraId="35C2E86C" w14:textId="77777777" w:rsidR="005C02F0" w:rsidRPr="0064046A" w:rsidRDefault="005C02F0" w:rsidP="005C02F0">
            <w:pPr>
              <w:pStyle w:val="Heading2"/>
              <w:numPr>
                <w:ilvl w:val="0"/>
                <w:numId w:val="0"/>
              </w:numPr>
              <w:ind w:left="33" w:hanging="33"/>
            </w:pPr>
            <w:bookmarkStart w:id="18" w:name="OLE_LINK5"/>
            <w:bookmarkStart w:id="19" w:name="OLE_LINK6"/>
            <w:r w:rsidRPr="0064046A">
              <w:t>as the context admits or requires</w:t>
            </w:r>
            <w:bookmarkEnd w:id="18"/>
            <w:bookmarkEnd w:id="19"/>
            <w:r w:rsidRPr="0064046A">
              <w:t xml:space="preserve">, any of the CUSC, CUSC Framework Agreement, Grid Code, BSC, BSC Framework Agreement and any agreement </w:t>
            </w:r>
            <w:proofErr w:type="gramStart"/>
            <w:r w:rsidRPr="0064046A">
              <w:t>entered into</w:t>
            </w:r>
            <w:proofErr w:type="gramEnd"/>
            <w:r w:rsidRPr="0064046A">
              <w:t xml:space="preserve"> pursuant to any of these;</w:t>
            </w:r>
          </w:p>
        </w:tc>
      </w:tr>
      <w:tr w:rsidR="005C02F0" w:rsidRPr="0064046A" w14:paraId="496759AC" w14:textId="77777777" w:rsidTr="004B0100">
        <w:trPr>
          <w:trHeight w:val="300"/>
        </w:trPr>
        <w:tc>
          <w:tcPr>
            <w:tcW w:w="4377" w:type="dxa"/>
          </w:tcPr>
          <w:p w14:paraId="782DCCF7" w14:textId="77777777" w:rsidR="005C02F0" w:rsidRPr="0064046A" w:rsidRDefault="005C02F0" w:rsidP="005C02F0">
            <w:pPr>
              <w:jc w:val="left"/>
              <w:rPr>
                <w:b/>
              </w:rPr>
            </w:pPr>
            <w:r w:rsidRPr="0064046A">
              <w:rPr>
                <w:b/>
              </w:rPr>
              <w:t>"Other Code Party"</w:t>
            </w:r>
          </w:p>
        </w:tc>
        <w:tc>
          <w:tcPr>
            <w:tcW w:w="4378" w:type="dxa"/>
          </w:tcPr>
          <w:p w14:paraId="101D26D4" w14:textId="416024CD" w:rsidR="005C02F0" w:rsidRPr="0064046A" w:rsidRDefault="005C02F0" w:rsidP="005C02F0">
            <w:pPr>
              <w:pStyle w:val="Heading2"/>
              <w:numPr>
                <w:ilvl w:val="0"/>
                <w:numId w:val="0"/>
              </w:numPr>
              <w:ind w:left="33" w:hanging="33"/>
            </w:pPr>
            <w:r w:rsidRPr="0064046A">
              <w:t xml:space="preserve">other than </w:t>
            </w:r>
            <w:r>
              <w:t>The Company</w:t>
            </w:r>
            <w:r w:rsidRPr="0064046A">
              <w:t>, a party (including its officers, employees or agents) to or under any Other Code;</w:t>
            </w:r>
          </w:p>
        </w:tc>
      </w:tr>
      <w:tr w:rsidR="005C02F0" w:rsidRPr="0064046A" w14:paraId="426E3FF8" w14:textId="77777777" w:rsidTr="004B0100">
        <w:trPr>
          <w:trHeight w:val="300"/>
        </w:trPr>
        <w:tc>
          <w:tcPr>
            <w:tcW w:w="4377" w:type="dxa"/>
          </w:tcPr>
          <w:p w14:paraId="1CE80057" w14:textId="77777777" w:rsidR="005C02F0" w:rsidRPr="0064046A" w:rsidRDefault="005C02F0" w:rsidP="005C02F0">
            <w:pPr>
              <w:jc w:val="left"/>
              <w:rPr>
                <w:b/>
              </w:rPr>
            </w:pPr>
            <w:r>
              <w:rPr>
                <w:b/>
              </w:rPr>
              <w:t>“OTSDUW Build”</w:t>
            </w:r>
          </w:p>
        </w:tc>
        <w:tc>
          <w:tcPr>
            <w:tcW w:w="4378" w:type="dxa"/>
          </w:tcPr>
          <w:p w14:paraId="0B61CFD1" w14:textId="77777777" w:rsidR="005C02F0" w:rsidRPr="00575E12" w:rsidRDefault="005C02F0" w:rsidP="005C02F0">
            <w:pPr>
              <w:pStyle w:val="Heading2"/>
              <w:numPr>
                <w:ilvl w:val="0"/>
                <w:numId w:val="0"/>
              </w:numPr>
              <w:ind w:left="33" w:hanging="33"/>
              <w:rPr>
                <w:u w:val="double"/>
              </w:rPr>
            </w:pPr>
            <w:bookmarkStart w:id="20" w:name="_DV_C49"/>
            <w:r w:rsidRPr="00575E12">
              <w:t>the design, planning and consenting, installation and commissioning by (or on behalf of) a User of Plant and Apparatus (offshore and onshore) that will constitute a Transmission System on its transfer to an Offshore Transmission Owner;</w:t>
            </w:r>
            <w:r w:rsidRPr="00575E12">
              <w:rPr>
                <w:rStyle w:val="DeltaViewInsertion"/>
                <w:color w:val="auto"/>
              </w:rPr>
              <w:t xml:space="preserve">  </w:t>
            </w:r>
            <w:bookmarkEnd w:id="20"/>
          </w:p>
        </w:tc>
      </w:tr>
      <w:tr w:rsidR="005C02F0" w:rsidRPr="0064046A" w14:paraId="5C657217" w14:textId="77777777" w:rsidTr="004B0100">
        <w:trPr>
          <w:trHeight w:val="300"/>
        </w:trPr>
        <w:tc>
          <w:tcPr>
            <w:tcW w:w="4377" w:type="dxa"/>
          </w:tcPr>
          <w:p w14:paraId="1A98EC08" w14:textId="77777777" w:rsidR="005C02F0" w:rsidRDefault="005C02F0" w:rsidP="005C02F0">
            <w:pPr>
              <w:jc w:val="left"/>
              <w:rPr>
                <w:b/>
              </w:rPr>
            </w:pPr>
            <w:r>
              <w:rPr>
                <w:b/>
              </w:rPr>
              <w:t>“OTSDUW Build Application”</w:t>
            </w:r>
          </w:p>
        </w:tc>
        <w:tc>
          <w:tcPr>
            <w:tcW w:w="4378" w:type="dxa"/>
          </w:tcPr>
          <w:p w14:paraId="77A3A7B3" w14:textId="4E2C7379" w:rsidR="005C02F0" w:rsidRPr="00575E12" w:rsidRDefault="005C02F0" w:rsidP="005C02F0">
            <w:pPr>
              <w:pStyle w:val="Heading2"/>
              <w:numPr>
                <w:ilvl w:val="0"/>
                <w:numId w:val="0"/>
              </w:numPr>
              <w:ind w:left="33" w:hanging="33"/>
            </w:pPr>
            <w:proofErr w:type="spellStart"/>
            <w:r>
              <w:t>an</w:t>
            </w:r>
            <w:proofErr w:type="spellEnd"/>
            <w:r>
              <w:t xml:space="preserve"> The Company Construction Application in relation to a New Connection where OTSDUW Build applies;</w:t>
            </w:r>
          </w:p>
        </w:tc>
      </w:tr>
      <w:tr w:rsidR="005C02F0" w:rsidRPr="0064046A" w14:paraId="156373CC" w14:textId="77777777" w:rsidTr="004B0100">
        <w:trPr>
          <w:trHeight w:val="300"/>
        </w:trPr>
        <w:tc>
          <w:tcPr>
            <w:tcW w:w="4377" w:type="dxa"/>
          </w:tcPr>
          <w:p w14:paraId="3AD6C422" w14:textId="77777777" w:rsidR="005C02F0" w:rsidRDefault="005C02F0" w:rsidP="005C02F0">
            <w:pPr>
              <w:jc w:val="left"/>
              <w:rPr>
                <w:b/>
              </w:rPr>
            </w:pPr>
            <w:r>
              <w:rPr>
                <w:b/>
              </w:rPr>
              <w:t>“OTSDUW Completion Report”</w:t>
            </w:r>
          </w:p>
        </w:tc>
        <w:tc>
          <w:tcPr>
            <w:tcW w:w="4378" w:type="dxa"/>
          </w:tcPr>
          <w:p w14:paraId="5C2F15C8" w14:textId="35A38CFC" w:rsidR="005C02F0" w:rsidRDefault="005C02F0" w:rsidP="005C02F0">
            <w:pPr>
              <w:pStyle w:val="Heading2"/>
              <w:numPr>
                <w:ilvl w:val="0"/>
                <w:numId w:val="0"/>
              </w:numPr>
              <w:ind w:left="33" w:hanging="33"/>
            </w:pPr>
            <w:r>
              <w:t>in relation to OTSDUW Build, a report to The Company in respect of the OTSUA in the same form and containing the same information as a Completion Report (as defined in a TO Construction Agreement) (and it is acknowledged that, in the case of OTSDUW Phased Build, there will be a separate Completion Report for each phase);</w:t>
            </w:r>
          </w:p>
        </w:tc>
      </w:tr>
      <w:tr w:rsidR="005C02F0" w:rsidRPr="0064046A" w14:paraId="2637F5E5" w14:textId="77777777" w:rsidTr="004B0100">
        <w:trPr>
          <w:trHeight w:val="300"/>
        </w:trPr>
        <w:tc>
          <w:tcPr>
            <w:tcW w:w="4377" w:type="dxa"/>
          </w:tcPr>
          <w:p w14:paraId="235E204B" w14:textId="77777777" w:rsidR="005C02F0" w:rsidRPr="0032110F" w:rsidRDefault="005C02F0" w:rsidP="005C02F0">
            <w:pPr>
              <w:jc w:val="left"/>
              <w:rPr>
                <w:b/>
              </w:rPr>
            </w:pPr>
            <w:r w:rsidRPr="0032110F">
              <w:rPr>
                <w:b/>
              </w:rPr>
              <w:t>“OTSDUW Data”</w:t>
            </w:r>
          </w:p>
        </w:tc>
        <w:tc>
          <w:tcPr>
            <w:tcW w:w="4378" w:type="dxa"/>
          </w:tcPr>
          <w:p w14:paraId="6D09A626" w14:textId="77777777" w:rsidR="005C02F0" w:rsidRPr="0032110F" w:rsidRDefault="005C02F0" w:rsidP="005C02F0">
            <w:pPr>
              <w:pStyle w:val="Heading2"/>
              <w:numPr>
                <w:ilvl w:val="0"/>
                <w:numId w:val="0"/>
              </w:numPr>
              <w:ind w:left="33" w:hanging="33"/>
            </w:pPr>
            <w:r w:rsidRPr="0032110F">
              <w:t>information related to OTSUA or OTSDUW;</w:t>
            </w:r>
          </w:p>
        </w:tc>
      </w:tr>
      <w:tr w:rsidR="005C02F0" w:rsidRPr="0064046A" w14:paraId="31AE8044" w14:textId="77777777" w:rsidTr="004B0100">
        <w:trPr>
          <w:trHeight w:val="300"/>
        </w:trPr>
        <w:tc>
          <w:tcPr>
            <w:tcW w:w="4377" w:type="dxa"/>
          </w:tcPr>
          <w:p w14:paraId="4BE10FDB" w14:textId="77777777" w:rsidR="005C02F0" w:rsidRPr="0032110F" w:rsidRDefault="005C02F0" w:rsidP="005C02F0">
            <w:pPr>
              <w:jc w:val="left"/>
              <w:rPr>
                <w:b/>
              </w:rPr>
            </w:pPr>
            <w:r w:rsidRPr="0032110F">
              <w:rPr>
                <w:b/>
              </w:rPr>
              <w:t>“OTSDUW Phased Build”</w:t>
            </w:r>
          </w:p>
        </w:tc>
        <w:tc>
          <w:tcPr>
            <w:tcW w:w="4378" w:type="dxa"/>
          </w:tcPr>
          <w:p w14:paraId="142A3135" w14:textId="77777777" w:rsidR="005C02F0" w:rsidRPr="0032110F" w:rsidRDefault="005C02F0" w:rsidP="005C02F0">
            <w:pPr>
              <w:pStyle w:val="Heading2"/>
              <w:numPr>
                <w:ilvl w:val="0"/>
                <w:numId w:val="0"/>
              </w:numPr>
              <w:ind w:left="33" w:hanging="33"/>
            </w:pPr>
            <w:r w:rsidRPr="0032110F">
              <w:t xml:space="preserve">OTSDUW Build that is to be undertaken in phases (as identified in the OTSDUW Build Application), with separate OTSUA Transfer Times for separate elements of the Plant and Apparatus that will eventually constitute a single Transmission System; </w:t>
            </w:r>
          </w:p>
        </w:tc>
      </w:tr>
      <w:tr w:rsidR="005C02F0" w:rsidRPr="0064046A" w14:paraId="18655398" w14:textId="77777777" w:rsidTr="004B0100">
        <w:trPr>
          <w:trHeight w:val="300"/>
        </w:trPr>
        <w:tc>
          <w:tcPr>
            <w:tcW w:w="4377" w:type="dxa"/>
          </w:tcPr>
          <w:p w14:paraId="0E7B8B85" w14:textId="77777777" w:rsidR="005C02F0" w:rsidRPr="0032110F" w:rsidRDefault="005C02F0" w:rsidP="005C02F0">
            <w:pPr>
              <w:jc w:val="left"/>
              <w:rPr>
                <w:b/>
                <w:color w:val="FF0000"/>
              </w:rPr>
            </w:pPr>
            <w:r w:rsidRPr="0032110F">
              <w:rPr>
                <w:b/>
              </w:rPr>
              <w:lastRenderedPageBreak/>
              <w:t>“OTSUA Transfer Time”</w:t>
            </w:r>
          </w:p>
        </w:tc>
        <w:tc>
          <w:tcPr>
            <w:tcW w:w="4378" w:type="dxa"/>
          </w:tcPr>
          <w:p w14:paraId="34A4267D" w14:textId="77777777" w:rsidR="005C02F0" w:rsidRPr="0032110F" w:rsidRDefault="005C02F0" w:rsidP="005C02F0">
            <w:pPr>
              <w:pStyle w:val="Heading2"/>
              <w:numPr>
                <w:ilvl w:val="0"/>
                <w:numId w:val="0"/>
              </w:numPr>
              <w:ind w:left="33" w:hanging="33"/>
            </w:pPr>
            <w:r w:rsidRPr="0032110F">
              <w:t>in respect of any Offshore Transmission System User Assets, the time and date at which that such Offshore Transmission System User Assets are transferred to an Offshore Transmission Owner (and it is acknowledged that, in the case of OTSDUW Phased Build, there will be a separate OTSUA Transfer Time for each phase);</w:t>
            </w:r>
          </w:p>
        </w:tc>
      </w:tr>
      <w:tr w:rsidR="005C02F0" w:rsidRPr="0064046A" w14:paraId="2224B17A" w14:textId="77777777" w:rsidTr="004B0100">
        <w:trPr>
          <w:trHeight w:val="300"/>
        </w:trPr>
        <w:tc>
          <w:tcPr>
            <w:tcW w:w="4377" w:type="dxa"/>
          </w:tcPr>
          <w:p w14:paraId="02449AF4" w14:textId="77777777" w:rsidR="005C02F0" w:rsidRPr="0064046A" w:rsidRDefault="005C02F0" w:rsidP="005C02F0">
            <w:pPr>
              <w:jc w:val="left"/>
              <w:rPr>
                <w:b/>
              </w:rPr>
            </w:pPr>
            <w:r w:rsidRPr="0064046A">
              <w:rPr>
                <w:b/>
              </w:rPr>
              <w:t>"Outage"</w:t>
            </w:r>
          </w:p>
        </w:tc>
        <w:tc>
          <w:tcPr>
            <w:tcW w:w="4378" w:type="dxa"/>
          </w:tcPr>
          <w:p w14:paraId="1CF946FA" w14:textId="77777777" w:rsidR="005C02F0" w:rsidRPr="0064046A" w:rsidRDefault="005C02F0" w:rsidP="005C02F0">
            <w:pPr>
              <w:ind w:left="459" w:hanging="426"/>
            </w:pPr>
            <w:r w:rsidRPr="0064046A" w:rsidDel="00522962">
              <w:rPr>
                <w:rStyle w:val="Emphasis"/>
                <w:i w:val="0"/>
              </w:rPr>
              <w:t xml:space="preserve"> </w:t>
            </w:r>
            <w:r w:rsidRPr="0064046A">
              <w:rPr>
                <w:rStyle w:val="Emphasis"/>
                <w:i w:val="0"/>
              </w:rPr>
              <w:t xml:space="preserve"> a planned temporary reduction in the extent to which Transmission Services are provided by a Transmission Owner pursuant to Section C, Part One, paragraph 2.1;</w:t>
            </w:r>
          </w:p>
        </w:tc>
      </w:tr>
      <w:tr w:rsidR="005C02F0" w:rsidRPr="0064046A" w14:paraId="411DD5A6" w14:textId="77777777" w:rsidTr="004B0100">
        <w:trPr>
          <w:trHeight w:val="300"/>
        </w:trPr>
        <w:tc>
          <w:tcPr>
            <w:tcW w:w="4377" w:type="dxa"/>
          </w:tcPr>
          <w:p w14:paraId="74B958D4" w14:textId="77777777" w:rsidR="005C02F0" w:rsidRPr="00F91AA5" w:rsidRDefault="005C02F0" w:rsidP="005C02F0">
            <w:pPr>
              <w:jc w:val="left"/>
              <w:rPr>
                <w:rFonts w:cs="Arial"/>
                <w:b/>
              </w:rPr>
            </w:pPr>
            <w:r w:rsidRPr="00F91AA5">
              <w:rPr>
                <w:rFonts w:cs="Arial"/>
                <w:b/>
              </w:rPr>
              <w:t>"</w:t>
            </w:r>
            <w:r w:rsidRPr="00A46938">
              <w:rPr>
                <w:b/>
              </w:rPr>
              <w:t>Outage Change</w:t>
            </w:r>
            <w:r w:rsidRPr="00F91AA5">
              <w:rPr>
                <w:rFonts w:cs="Arial"/>
                <w:b/>
              </w:rPr>
              <w:t>"</w:t>
            </w:r>
          </w:p>
        </w:tc>
        <w:tc>
          <w:tcPr>
            <w:tcW w:w="4378" w:type="dxa"/>
          </w:tcPr>
          <w:p w14:paraId="0591B01C" w14:textId="77777777" w:rsidR="005C02F0" w:rsidRPr="00F91AA5" w:rsidRDefault="005C02F0" w:rsidP="005C02F0">
            <w:pPr>
              <w:rPr>
                <w:rFonts w:cs="Arial"/>
              </w:rPr>
            </w:pPr>
            <w:r w:rsidRPr="00A46938">
              <w:t>has the meaning given in the Transmission Licence;</w:t>
            </w:r>
          </w:p>
        </w:tc>
      </w:tr>
      <w:tr w:rsidR="005C02F0" w:rsidRPr="0064046A" w14:paraId="4A7E17D8" w14:textId="77777777" w:rsidTr="004B0100">
        <w:trPr>
          <w:trHeight w:val="300"/>
        </w:trPr>
        <w:tc>
          <w:tcPr>
            <w:tcW w:w="4377" w:type="dxa"/>
          </w:tcPr>
          <w:p w14:paraId="309A12FA" w14:textId="77777777" w:rsidR="005C02F0" w:rsidRPr="0064046A" w:rsidRDefault="005C02F0" w:rsidP="005C02F0">
            <w:pPr>
              <w:jc w:val="left"/>
              <w:rPr>
                <w:b/>
              </w:rPr>
            </w:pPr>
            <w:r w:rsidRPr="0064046A">
              <w:rPr>
                <w:b/>
              </w:rPr>
              <w:t>"Outage Implementation Process"</w:t>
            </w:r>
          </w:p>
        </w:tc>
        <w:tc>
          <w:tcPr>
            <w:tcW w:w="4378" w:type="dxa"/>
          </w:tcPr>
          <w:p w14:paraId="21D6DA36" w14:textId="77777777" w:rsidR="005C02F0" w:rsidRPr="0064046A" w:rsidRDefault="005C02F0" w:rsidP="005C02F0">
            <w:r w:rsidRPr="0064046A">
              <w:t>as defined in Section C, Part Two, paragraph 6.1;</w:t>
            </w:r>
          </w:p>
        </w:tc>
      </w:tr>
      <w:tr w:rsidR="005C02F0" w:rsidRPr="0064046A" w14:paraId="0C91C576" w14:textId="77777777" w:rsidTr="004B0100">
        <w:trPr>
          <w:trHeight w:val="300"/>
        </w:trPr>
        <w:tc>
          <w:tcPr>
            <w:tcW w:w="4377" w:type="dxa"/>
          </w:tcPr>
          <w:p w14:paraId="62658538" w14:textId="77777777" w:rsidR="005C02F0" w:rsidRPr="0064046A" w:rsidRDefault="005C02F0" w:rsidP="005C02F0">
            <w:pPr>
              <w:jc w:val="left"/>
              <w:rPr>
                <w:b/>
              </w:rPr>
            </w:pPr>
            <w:r w:rsidRPr="0064046A">
              <w:rPr>
                <w:b/>
              </w:rPr>
              <w:t>"Outage Plan"</w:t>
            </w:r>
          </w:p>
        </w:tc>
        <w:tc>
          <w:tcPr>
            <w:tcW w:w="4378" w:type="dxa"/>
          </w:tcPr>
          <w:p w14:paraId="6BB4A7AF" w14:textId="238363C5" w:rsidR="005C02F0" w:rsidRPr="0064046A" w:rsidRDefault="005C02F0" w:rsidP="005C02F0">
            <w:r w:rsidRPr="0064046A">
              <w:t xml:space="preserve">the plan for the placement of Outages for each Financial Year developed and maintained by </w:t>
            </w:r>
            <w:r>
              <w:t>The Company</w:t>
            </w:r>
            <w:r w:rsidRPr="0064046A">
              <w:t xml:space="preserve"> in accordance with Section C, Part Two;</w:t>
            </w:r>
          </w:p>
        </w:tc>
      </w:tr>
      <w:tr w:rsidR="005C02F0" w:rsidRPr="0064046A" w14:paraId="7F72A09E" w14:textId="77777777" w:rsidTr="004B0100">
        <w:trPr>
          <w:trHeight w:val="300"/>
        </w:trPr>
        <w:tc>
          <w:tcPr>
            <w:tcW w:w="4377" w:type="dxa"/>
          </w:tcPr>
          <w:p w14:paraId="4F50EE19" w14:textId="77777777" w:rsidR="005C02F0" w:rsidRPr="0064046A" w:rsidRDefault="005C02F0" w:rsidP="005C02F0">
            <w:pPr>
              <w:jc w:val="left"/>
              <w:rPr>
                <w:b/>
              </w:rPr>
            </w:pPr>
            <w:r w:rsidRPr="0064046A">
              <w:rPr>
                <w:b/>
              </w:rPr>
              <w:t>"</w:t>
            </w:r>
            <w:r>
              <w:rPr>
                <w:b/>
              </w:rPr>
              <w:t>Panel Chairperson</w:t>
            </w:r>
            <w:r w:rsidRPr="0064046A">
              <w:rPr>
                <w:b/>
              </w:rPr>
              <w:t>"</w:t>
            </w:r>
          </w:p>
        </w:tc>
        <w:tc>
          <w:tcPr>
            <w:tcW w:w="4378" w:type="dxa"/>
          </w:tcPr>
          <w:p w14:paraId="6ECB11B1" w14:textId="77777777" w:rsidR="005C02F0" w:rsidRPr="00442361" w:rsidRDefault="005C02F0" w:rsidP="005C02F0">
            <w:pPr>
              <w:pStyle w:val="PartyDetail"/>
              <w:spacing w:after="240" w:line="300" w:lineRule="atLeast"/>
              <w:rPr>
                <w:caps w:val="0"/>
              </w:rPr>
            </w:pPr>
            <w:r w:rsidRPr="0064046A">
              <w:rPr>
                <w:caps w:val="0"/>
              </w:rPr>
              <w:t>the person appointed in accordance with and as defined in Section B, sub-paragraph 6.1.4;</w:t>
            </w:r>
          </w:p>
        </w:tc>
      </w:tr>
      <w:tr w:rsidR="005C02F0" w:rsidRPr="0064046A" w14:paraId="1E24DBDC" w14:textId="77777777" w:rsidTr="004B0100">
        <w:trPr>
          <w:trHeight w:val="300"/>
        </w:trPr>
        <w:tc>
          <w:tcPr>
            <w:tcW w:w="4377" w:type="dxa"/>
          </w:tcPr>
          <w:p w14:paraId="6B88CE33" w14:textId="77777777" w:rsidR="005C02F0" w:rsidRPr="0064046A" w:rsidRDefault="005C02F0" w:rsidP="005C02F0">
            <w:pPr>
              <w:jc w:val="left"/>
              <w:rPr>
                <w:b/>
              </w:rPr>
            </w:pPr>
            <w:r>
              <w:rPr>
                <w:b/>
              </w:rPr>
              <w:t>“Panel Secretary”</w:t>
            </w:r>
          </w:p>
        </w:tc>
        <w:tc>
          <w:tcPr>
            <w:tcW w:w="4378" w:type="dxa"/>
          </w:tcPr>
          <w:p w14:paraId="7A5B5DA7" w14:textId="77777777" w:rsidR="005C02F0" w:rsidRPr="0064046A" w:rsidRDefault="005C02F0" w:rsidP="005C02F0">
            <w:pPr>
              <w:pStyle w:val="PartyDetail"/>
              <w:spacing w:after="240" w:line="300" w:lineRule="atLeast"/>
              <w:rPr>
                <w:caps w:val="0"/>
              </w:rPr>
            </w:pPr>
            <w:r>
              <w:rPr>
                <w:caps w:val="0"/>
              </w:rPr>
              <w:t>the secretary appointed from time to time in accordance with Section B, sub-paragraph 6.1.3;</w:t>
            </w:r>
          </w:p>
        </w:tc>
      </w:tr>
      <w:tr w:rsidR="005C02F0" w:rsidRPr="0064046A" w14:paraId="76110D49" w14:textId="77777777" w:rsidTr="004B0100">
        <w:trPr>
          <w:trHeight w:val="300"/>
        </w:trPr>
        <w:tc>
          <w:tcPr>
            <w:tcW w:w="4377" w:type="dxa"/>
          </w:tcPr>
          <w:p w14:paraId="07135B12" w14:textId="77777777" w:rsidR="005C02F0" w:rsidRPr="0064046A" w:rsidRDefault="005C02F0" w:rsidP="005C02F0">
            <w:pPr>
              <w:jc w:val="left"/>
              <w:rPr>
                <w:b/>
              </w:rPr>
            </w:pPr>
            <w:r w:rsidRPr="0064046A">
              <w:rPr>
                <w:b/>
              </w:rPr>
              <w:t>"Part"</w:t>
            </w:r>
          </w:p>
        </w:tc>
        <w:tc>
          <w:tcPr>
            <w:tcW w:w="4378" w:type="dxa"/>
          </w:tcPr>
          <w:p w14:paraId="0C997458" w14:textId="77777777" w:rsidR="005C02F0" w:rsidRPr="0064046A" w:rsidRDefault="005C02F0" w:rsidP="005C02F0">
            <w:r w:rsidRPr="0064046A">
              <w:t>a part of this Code as referred to herein;</w:t>
            </w:r>
          </w:p>
        </w:tc>
      </w:tr>
      <w:tr w:rsidR="005C02F0" w:rsidRPr="0064046A" w14:paraId="6E89E0A4" w14:textId="77777777" w:rsidTr="004B0100">
        <w:trPr>
          <w:trHeight w:val="300"/>
        </w:trPr>
        <w:tc>
          <w:tcPr>
            <w:tcW w:w="4377" w:type="dxa"/>
          </w:tcPr>
          <w:p w14:paraId="0737A801" w14:textId="77777777" w:rsidR="005C02F0" w:rsidRPr="0064046A" w:rsidRDefault="005C02F0" w:rsidP="005C02F0">
            <w:pPr>
              <w:jc w:val="left"/>
              <w:rPr>
                <w:b/>
              </w:rPr>
            </w:pPr>
            <w:r w:rsidRPr="0064046A">
              <w:t>"</w:t>
            </w:r>
            <w:r w:rsidRPr="0064046A">
              <w:rPr>
                <w:b/>
              </w:rPr>
              <w:t>Partial Shutdown</w:t>
            </w:r>
            <w:r w:rsidRPr="0064046A">
              <w:t>"</w:t>
            </w:r>
          </w:p>
        </w:tc>
        <w:tc>
          <w:tcPr>
            <w:tcW w:w="4378" w:type="dxa"/>
          </w:tcPr>
          <w:p w14:paraId="7D34D2DA" w14:textId="1D3A750D" w:rsidR="005C02F0" w:rsidRPr="0064046A" w:rsidRDefault="005C02F0" w:rsidP="005C02F0">
            <w:r>
              <w:t>As defined in the Grid Code</w:t>
            </w:r>
          </w:p>
        </w:tc>
      </w:tr>
      <w:tr w:rsidR="005C02F0" w:rsidRPr="0064046A" w14:paraId="1CA5A215" w14:textId="77777777" w:rsidTr="004B0100">
        <w:trPr>
          <w:trHeight w:val="300"/>
        </w:trPr>
        <w:tc>
          <w:tcPr>
            <w:tcW w:w="4377" w:type="dxa"/>
          </w:tcPr>
          <w:p w14:paraId="3A7BDFB3" w14:textId="77777777" w:rsidR="005C02F0" w:rsidRPr="0064046A" w:rsidRDefault="005C02F0" w:rsidP="005C02F0">
            <w:pPr>
              <w:jc w:val="left"/>
              <w:rPr>
                <w:b/>
              </w:rPr>
            </w:pPr>
            <w:r w:rsidRPr="0064046A">
              <w:rPr>
                <w:b/>
              </w:rPr>
              <w:t>"Party"</w:t>
            </w:r>
          </w:p>
        </w:tc>
        <w:tc>
          <w:tcPr>
            <w:tcW w:w="4378" w:type="dxa"/>
          </w:tcPr>
          <w:p w14:paraId="3D41B410" w14:textId="77777777" w:rsidR="005C02F0" w:rsidRPr="0064046A" w:rsidRDefault="005C02F0" w:rsidP="005C02F0">
            <w:pPr>
              <w:rPr>
                <w:b/>
                <w:i/>
              </w:rPr>
            </w:pPr>
            <w:r w:rsidRPr="0064046A">
              <w:t xml:space="preserve">as defined in Section B, paragraph 2.1; </w:t>
            </w:r>
          </w:p>
        </w:tc>
      </w:tr>
      <w:tr w:rsidR="005C02F0" w:rsidRPr="0064046A" w14:paraId="3EA6519B" w14:textId="77777777" w:rsidTr="004B0100">
        <w:trPr>
          <w:trHeight w:val="300"/>
        </w:trPr>
        <w:tc>
          <w:tcPr>
            <w:tcW w:w="4377" w:type="dxa"/>
          </w:tcPr>
          <w:p w14:paraId="1947B20F" w14:textId="77777777" w:rsidR="005C02F0" w:rsidRPr="0064046A" w:rsidRDefault="005C02F0" w:rsidP="005C02F0">
            <w:pPr>
              <w:jc w:val="left"/>
              <w:rPr>
                <w:b/>
              </w:rPr>
            </w:pPr>
            <w:r w:rsidRPr="0064046A">
              <w:rPr>
                <w:b/>
              </w:rPr>
              <w:t>"Party Applicant"</w:t>
            </w:r>
          </w:p>
        </w:tc>
        <w:tc>
          <w:tcPr>
            <w:tcW w:w="4378" w:type="dxa"/>
          </w:tcPr>
          <w:p w14:paraId="6E86A64A" w14:textId="77777777" w:rsidR="005C02F0" w:rsidRPr="0064046A" w:rsidRDefault="005C02F0" w:rsidP="005C02F0">
            <w:r>
              <w:t>a Transmission Licensee or person obliged by the Offshore Tender Regulations wishing to enter into the Framework Agreement;</w:t>
            </w:r>
          </w:p>
        </w:tc>
      </w:tr>
      <w:tr w:rsidR="005C02F0" w:rsidRPr="0064046A" w14:paraId="155730C0" w14:textId="77777777" w:rsidTr="004B0100">
        <w:trPr>
          <w:trHeight w:val="300"/>
        </w:trPr>
        <w:tc>
          <w:tcPr>
            <w:tcW w:w="4377" w:type="dxa"/>
          </w:tcPr>
          <w:p w14:paraId="0D95705E" w14:textId="77777777" w:rsidR="005C02F0" w:rsidRPr="0064046A" w:rsidRDefault="005C02F0" w:rsidP="5D152500">
            <w:pPr>
              <w:jc w:val="left"/>
              <w:rPr>
                <w:b/>
                <w:bCs/>
              </w:rPr>
            </w:pPr>
            <w:r w:rsidRPr="5D152500">
              <w:rPr>
                <w:rFonts w:cs="Arial"/>
                <w:b/>
                <w:bCs/>
                <w:lang w:eastAsia="en-GB"/>
              </w:rPr>
              <w:t>“Party Category”</w:t>
            </w:r>
          </w:p>
        </w:tc>
        <w:tc>
          <w:tcPr>
            <w:tcW w:w="4378" w:type="dxa"/>
          </w:tcPr>
          <w:p w14:paraId="39047D72" w14:textId="77777777" w:rsidR="005C02F0" w:rsidRPr="0064046A" w:rsidRDefault="005C02F0" w:rsidP="005C02F0">
            <w:pPr>
              <w:autoSpaceDE w:val="0"/>
              <w:autoSpaceDN w:val="0"/>
              <w:adjustRightInd w:val="0"/>
              <w:spacing w:after="0" w:line="240" w:lineRule="auto"/>
              <w:jc w:val="left"/>
              <w:rPr>
                <w:rFonts w:cs="Arial"/>
                <w:lang w:eastAsia="en-GB"/>
              </w:rPr>
            </w:pPr>
            <w:r w:rsidRPr="0064046A">
              <w:rPr>
                <w:rFonts w:cs="Arial"/>
                <w:lang w:eastAsia="en-GB"/>
              </w:rPr>
              <w:t>means, as the context requires, one of the following categories:</w:t>
            </w:r>
          </w:p>
          <w:p w14:paraId="7C4D5A33" w14:textId="63FC0EFD" w:rsidR="005C02F0" w:rsidRDefault="005C02F0" w:rsidP="005C02F0">
            <w:pPr>
              <w:autoSpaceDE w:val="0"/>
              <w:autoSpaceDN w:val="0"/>
              <w:adjustRightInd w:val="0"/>
              <w:spacing w:after="0" w:line="240" w:lineRule="auto"/>
              <w:jc w:val="left"/>
              <w:rPr>
                <w:rFonts w:cs="Arial"/>
                <w:lang w:eastAsia="en-GB"/>
              </w:rPr>
            </w:pPr>
            <w:r w:rsidRPr="0064046A">
              <w:rPr>
                <w:rFonts w:cs="Arial"/>
                <w:lang w:eastAsia="en-GB"/>
              </w:rPr>
              <w:t xml:space="preserve">(a) </w:t>
            </w:r>
            <w:r>
              <w:rPr>
                <w:rFonts w:cs="Arial"/>
                <w:lang w:eastAsia="en-GB"/>
              </w:rPr>
              <w:t>The Company</w:t>
            </w:r>
          </w:p>
          <w:p w14:paraId="3E8A43EC" w14:textId="77777777" w:rsidR="005C02F0" w:rsidRPr="0064046A" w:rsidRDefault="005C02F0" w:rsidP="005C02F0">
            <w:pPr>
              <w:autoSpaceDE w:val="0"/>
              <w:autoSpaceDN w:val="0"/>
              <w:adjustRightInd w:val="0"/>
              <w:spacing w:after="0" w:line="240" w:lineRule="auto"/>
              <w:jc w:val="left"/>
              <w:rPr>
                <w:rFonts w:cs="Arial"/>
                <w:lang w:eastAsia="en-GB"/>
              </w:rPr>
            </w:pPr>
            <w:r>
              <w:rPr>
                <w:rFonts w:cs="Arial"/>
                <w:lang w:eastAsia="en-GB"/>
              </w:rPr>
              <w:t xml:space="preserve">(b) </w:t>
            </w:r>
            <w:proofErr w:type="gramStart"/>
            <w:r w:rsidRPr="0064046A">
              <w:rPr>
                <w:rFonts w:cs="Arial"/>
                <w:lang w:eastAsia="en-GB"/>
              </w:rPr>
              <w:t>NGET;</w:t>
            </w:r>
            <w:proofErr w:type="gramEnd"/>
          </w:p>
          <w:p w14:paraId="595C9611" w14:textId="77777777" w:rsidR="005C02F0" w:rsidRPr="0064046A" w:rsidRDefault="005C02F0" w:rsidP="005C02F0">
            <w:pPr>
              <w:autoSpaceDE w:val="0"/>
              <w:autoSpaceDN w:val="0"/>
              <w:adjustRightInd w:val="0"/>
              <w:spacing w:after="0" w:line="240" w:lineRule="auto"/>
              <w:jc w:val="left"/>
              <w:rPr>
                <w:rFonts w:cs="Arial"/>
                <w:lang w:eastAsia="en-GB"/>
              </w:rPr>
            </w:pPr>
            <w:r w:rsidRPr="0064046A">
              <w:rPr>
                <w:rFonts w:cs="Arial"/>
                <w:lang w:eastAsia="en-GB"/>
              </w:rPr>
              <w:t>(</w:t>
            </w:r>
            <w:r>
              <w:rPr>
                <w:rFonts w:cs="Arial"/>
                <w:lang w:eastAsia="en-GB"/>
              </w:rPr>
              <w:t>c</w:t>
            </w:r>
            <w:r w:rsidRPr="0064046A">
              <w:rPr>
                <w:rFonts w:cs="Arial"/>
                <w:lang w:eastAsia="en-GB"/>
              </w:rPr>
              <w:t xml:space="preserve">) </w:t>
            </w:r>
            <w:proofErr w:type="gramStart"/>
            <w:r>
              <w:rPr>
                <w:rFonts w:cs="Arial"/>
                <w:lang w:eastAsia="en-GB"/>
              </w:rPr>
              <w:t>SHET</w:t>
            </w:r>
            <w:r w:rsidRPr="0064046A">
              <w:rPr>
                <w:rFonts w:cs="Arial"/>
                <w:lang w:eastAsia="en-GB"/>
              </w:rPr>
              <w:t>;</w:t>
            </w:r>
            <w:proofErr w:type="gramEnd"/>
          </w:p>
          <w:p w14:paraId="4FF5E224" w14:textId="362ED506" w:rsidR="005C02F0" w:rsidRPr="0064046A" w:rsidRDefault="005C02F0" w:rsidP="005C02F0">
            <w:pPr>
              <w:autoSpaceDE w:val="0"/>
              <w:autoSpaceDN w:val="0"/>
              <w:adjustRightInd w:val="0"/>
              <w:spacing w:after="0" w:line="240" w:lineRule="auto"/>
              <w:jc w:val="left"/>
              <w:rPr>
                <w:rFonts w:cs="Arial"/>
                <w:lang w:eastAsia="en-GB"/>
              </w:rPr>
            </w:pPr>
            <w:r w:rsidRPr="0064046A">
              <w:rPr>
                <w:rFonts w:cs="Arial"/>
                <w:lang w:eastAsia="en-GB"/>
              </w:rPr>
              <w:t>(</w:t>
            </w:r>
            <w:r>
              <w:rPr>
                <w:rFonts w:cs="Arial"/>
                <w:lang w:eastAsia="en-GB"/>
              </w:rPr>
              <w:t>d</w:t>
            </w:r>
            <w:r w:rsidRPr="0064046A">
              <w:rPr>
                <w:rFonts w:cs="Arial"/>
                <w:lang w:eastAsia="en-GB"/>
              </w:rPr>
              <w:t xml:space="preserve">) </w:t>
            </w:r>
            <w:proofErr w:type="gramStart"/>
            <w:r>
              <w:rPr>
                <w:rFonts w:cs="Arial"/>
                <w:lang w:eastAsia="en-GB"/>
              </w:rPr>
              <w:t>SPT</w:t>
            </w:r>
            <w:r w:rsidRPr="0064046A">
              <w:rPr>
                <w:rFonts w:cs="Arial"/>
                <w:lang w:eastAsia="en-GB"/>
              </w:rPr>
              <w:t>;</w:t>
            </w:r>
            <w:proofErr w:type="gramEnd"/>
          </w:p>
          <w:p w14:paraId="1D70DEE9" w14:textId="3DAF18B4" w:rsidR="005C02F0" w:rsidRDefault="005C02F0" w:rsidP="005C02F0">
            <w:pPr>
              <w:spacing w:after="0"/>
              <w:rPr>
                <w:rFonts w:cs="Arial"/>
                <w:lang w:eastAsia="en-GB"/>
              </w:rPr>
            </w:pPr>
            <w:r w:rsidRPr="0064046A">
              <w:rPr>
                <w:rFonts w:cs="Arial"/>
                <w:lang w:eastAsia="en-GB"/>
              </w:rPr>
              <w:t>(</w:t>
            </w:r>
            <w:r>
              <w:rPr>
                <w:rFonts w:cs="Arial"/>
                <w:lang w:eastAsia="en-GB"/>
              </w:rPr>
              <w:t>e</w:t>
            </w:r>
            <w:r w:rsidRPr="0064046A">
              <w:rPr>
                <w:rFonts w:cs="Arial"/>
                <w:lang w:eastAsia="en-GB"/>
              </w:rPr>
              <w:t>) the Offshore Transmission Owner Parties collectively;</w:t>
            </w:r>
            <w:r>
              <w:rPr>
                <w:rFonts w:cs="Arial"/>
                <w:lang w:eastAsia="en-GB"/>
              </w:rPr>
              <w:t xml:space="preserve"> and</w:t>
            </w:r>
          </w:p>
          <w:p w14:paraId="26F1625C" w14:textId="6F94193C" w:rsidR="005C02F0" w:rsidRPr="0064046A" w:rsidRDefault="005C02F0" w:rsidP="005C02F0">
            <w:r>
              <w:rPr>
                <w:rFonts w:cs="Arial"/>
                <w:lang w:eastAsia="en-GB"/>
              </w:rPr>
              <w:lastRenderedPageBreak/>
              <w:t>(f) the Competitively Appointed Transmission Owner collectively</w:t>
            </w:r>
            <w:r w:rsidR="00D30721">
              <w:rPr>
                <w:rFonts w:cs="Arial"/>
                <w:lang w:eastAsia="en-GB"/>
              </w:rPr>
              <w:t>;</w:t>
            </w:r>
          </w:p>
        </w:tc>
      </w:tr>
      <w:tr w:rsidR="005C02F0" w:rsidRPr="0064046A" w14:paraId="642E740B" w14:textId="77777777" w:rsidTr="004B0100">
        <w:trPr>
          <w:trHeight w:val="300"/>
        </w:trPr>
        <w:tc>
          <w:tcPr>
            <w:tcW w:w="4377" w:type="dxa"/>
          </w:tcPr>
          <w:p w14:paraId="4CF5FA9C" w14:textId="77777777" w:rsidR="005C02F0" w:rsidRPr="0064046A" w:rsidRDefault="005C02F0" w:rsidP="005C02F0">
            <w:pPr>
              <w:jc w:val="left"/>
              <w:rPr>
                <w:b/>
              </w:rPr>
            </w:pPr>
            <w:r w:rsidRPr="0064046A">
              <w:rPr>
                <w:b/>
              </w:rPr>
              <w:lastRenderedPageBreak/>
              <w:t>"Party Details"</w:t>
            </w:r>
          </w:p>
        </w:tc>
        <w:tc>
          <w:tcPr>
            <w:tcW w:w="4378" w:type="dxa"/>
          </w:tcPr>
          <w:p w14:paraId="139C09BE" w14:textId="77777777" w:rsidR="005C02F0" w:rsidRPr="0064046A" w:rsidRDefault="005C02F0" w:rsidP="005C02F0">
            <w:pPr>
              <w:rPr>
                <w:b/>
                <w:i/>
              </w:rPr>
            </w:pPr>
            <w:r w:rsidRPr="0064046A">
              <w:t>the details required from a Party and Party Applicant under Section B, sub-paragraph 3.1.2 and paragraph 4.1 as applicable;</w:t>
            </w:r>
          </w:p>
        </w:tc>
      </w:tr>
      <w:tr w:rsidR="005C02F0" w:rsidRPr="0064046A" w14:paraId="106419FF" w14:textId="77777777" w:rsidTr="004B0100">
        <w:trPr>
          <w:trHeight w:val="300"/>
        </w:trPr>
        <w:tc>
          <w:tcPr>
            <w:tcW w:w="4377" w:type="dxa"/>
          </w:tcPr>
          <w:p w14:paraId="6526C8C6" w14:textId="77777777" w:rsidR="005C02F0" w:rsidRPr="0064046A" w:rsidRDefault="005C02F0" w:rsidP="005C02F0">
            <w:pPr>
              <w:jc w:val="left"/>
              <w:rPr>
                <w:b/>
              </w:rPr>
            </w:pPr>
            <w:r w:rsidRPr="0064046A">
              <w:rPr>
                <w:b/>
              </w:rPr>
              <w:t>"Party Entry Processes"</w:t>
            </w:r>
          </w:p>
        </w:tc>
        <w:tc>
          <w:tcPr>
            <w:tcW w:w="4378" w:type="dxa"/>
          </w:tcPr>
          <w:p w14:paraId="1BF13AA9" w14:textId="77777777" w:rsidR="005C02F0" w:rsidRPr="0064046A" w:rsidRDefault="005C02F0" w:rsidP="005C02F0">
            <w:r w:rsidRPr="0064046A">
              <w:t>the procedures, processes and steps required to be taken by a Party on entry to the Code as defined in Section B</w:t>
            </w:r>
            <w:r w:rsidRPr="0064046A">
              <w:rPr>
                <w:i/>
              </w:rPr>
              <w:t xml:space="preserve">, </w:t>
            </w:r>
            <w:r w:rsidRPr="0064046A">
              <w:t>sub-paragraph 3.2.3;</w:t>
            </w:r>
          </w:p>
        </w:tc>
      </w:tr>
      <w:tr w:rsidR="005C02F0" w:rsidRPr="0064046A" w14:paraId="00D5A300" w14:textId="77777777" w:rsidTr="004B0100">
        <w:trPr>
          <w:trHeight w:val="300"/>
        </w:trPr>
        <w:tc>
          <w:tcPr>
            <w:tcW w:w="4377" w:type="dxa"/>
          </w:tcPr>
          <w:p w14:paraId="6B4612BE" w14:textId="77777777" w:rsidR="005C02F0" w:rsidRPr="0064046A" w:rsidRDefault="005C02F0" w:rsidP="005C02F0">
            <w:pPr>
              <w:jc w:val="left"/>
              <w:rPr>
                <w:b/>
              </w:rPr>
            </w:pPr>
            <w:r w:rsidRPr="0064046A">
              <w:rPr>
                <w:b/>
              </w:rPr>
              <w:t>"Party Liable"</w:t>
            </w:r>
          </w:p>
        </w:tc>
        <w:tc>
          <w:tcPr>
            <w:tcW w:w="4378" w:type="dxa"/>
          </w:tcPr>
          <w:p w14:paraId="7A49EB52" w14:textId="77777777" w:rsidR="005C02F0" w:rsidRPr="0064046A" w:rsidRDefault="005C02F0" w:rsidP="005C02F0">
            <w:r w:rsidRPr="0064046A">
              <w:t>as defined in Section G, paragraph 4.2;</w:t>
            </w:r>
          </w:p>
        </w:tc>
      </w:tr>
      <w:tr w:rsidR="005C02F0" w:rsidRPr="0064046A" w14:paraId="5E275DBB" w14:textId="77777777" w:rsidTr="004B0100">
        <w:trPr>
          <w:trHeight w:val="300"/>
        </w:trPr>
        <w:tc>
          <w:tcPr>
            <w:tcW w:w="4377" w:type="dxa"/>
          </w:tcPr>
          <w:p w14:paraId="1EDAF45E" w14:textId="77777777" w:rsidR="005C02F0" w:rsidRPr="0064046A" w:rsidRDefault="005C02F0" w:rsidP="005C02F0">
            <w:pPr>
              <w:jc w:val="left"/>
              <w:rPr>
                <w:b/>
              </w:rPr>
            </w:pPr>
            <w:r w:rsidRPr="0064046A">
              <w:rPr>
                <w:b/>
              </w:rPr>
              <w:t>"Party Representatives"</w:t>
            </w:r>
          </w:p>
        </w:tc>
        <w:tc>
          <w:tcPr>
            <w:tcW w:w="4378" w:type="dxa"/>
          </w:tcPr>
          <w:p w14:paraId="50DD8AEC" w14:textId="77777777" w:rsidR="005C02F0" w:rsidRPr="0064046A" w:rsidRDefault="005C02F0" w:rsidP="005C02F0">
            <w:r w:rsidRPr="0064046A">
              <w:t>the representatives of the Parties as defined in Section B, sub-paragraph 6.1.2;</w:t>
            </w:r>
          </w:p>
        </w:tc>
      </w:tr>
      <w:tr w:rsidR="005C02F0" w:rsidRPr="0064046A" w14:paraId="51446BAB" w14:textId="77777777" w:rsidTr="004B0100">
        <w:trPr>
          <w:trHeight w:val="300"/>
        </w:trPr>
        <w:tc>
          <w:tcPr>
            <w:tcW w:w="4377" w:type="dxa"/>
          </w:tcPr>
          <w:p w14:paraId="2743B6F0" w14:textId="77777777" w:rsidR="005C02F0" w:rsidRPr="0064046A" w:rsidRDefault="005C02F0" w:rsidP="005C02F0">
            <w:pPr>
              <w:jc w:val="left"/>
              <w:rPr>
                <w:b/>
              </w:rPr>
            </w:pPr>
            <w:r w:rsidRPr="0064046A">
              <w:rPr>
                <w:b/>
              </w:rPr>
              <w:t>"Paying Party"</w:t>
            </w:r>
          </w:p>
        </w:tc>
        <w:tc>
          <w:tcPr>
            <w:tcW w:w="4378" w:type="dxa"/>
          </w:tcPr>
          <w:p w14:paraId="6BCDCD28" w14:textId="77777777" w:rsidR="005C02F0" w:rsidRPr="0064046A" w:rsidRDefault="005C02F0" w:rsidP="005C02F0">
            <w:pPr>
              <w:tabs>
                <w:tab w:val="left" w:pos="1985"/>
              </w:tabs>
              <w:ind w:left="33"/>
            </w:pPr>
            <w:r w:rsidRPr="0064046A">
              <w:t>as defined in Section E, paragraph 3.1;</w:t>
            </w:r>
          </w:p>
        </w:tc>
      </w:tr>
      <w:tr w:rsidR="005C02F0" w:rsidRPr="0064046A" w14:paraId="046678DB" w14:textId="77777777" w:rsidTr="004B0100">
        <w:trPr>
          <w:trHeight w:val="300"/>
        </w:trPr>
        <w:tc>
          <w:tcPr>
            <w:tcW w:w="4377" w:type="dxa"/>
          </w:tcPr>
          <w:p w14:paraId="48E36DF1" w14:textId="77777777" w:rsidR="005C02F0" w:rsidRPr="0064046A" w:rsidRDefault="005C02F0" w:rsidP="005C02F0">
            <w:pPr>
              <w:jc w:val="left"/>
              <w:rPr>
                <w:b/>
              </w:rPr>
            </w:pPr>
            <w:r w:rsidRPr="0064046A">
              <w:rPr>
                <w:b/>
              </w:rPr>
              <w:t>"Permitted Activities"</w:t>
            </w:r>
          </w:p>
        </w:tc>
        <w:tc>
          <w:tcPr>
            <w:tcW w:w="4378" w:type="dxa"/>
          </w:tcPr>
          <w:p w14:paraId="57FD82D4" w14:textId="77777777" w:rsidR="005C02F0" w:rsidRPr="0064046A" w:rsidRDefault="005C02F0" w:rsidP="005C02F0">
            <w:pPr>
              <w:tabs>
                <w:tab w:val="left" w:pos="1985"/>
              </w:tabs>
              <w:ind w:left="33"/>
            </w:pPr>
            <w:r w:rsidRPr="0064046A">
              <w:t>activities carried on by:</w:t>
            </w:r>
          </w:p>
          <w:p w14:paraId="3390D569" w14:textId="6A7EB8C7" w:rsidR="005C02F0" w:rsidRPr="0064046A" w:rsidRDefault="005C02F0" w:rsidP="005C02F0">
            <w:pPr>
              <w:ind w:left="459" w:hanging="426"/>
            </w:pPr>
            <w:r>
              <w:t>(a)</w:t>
            </w:r>
            <w:r>
              <w:tab/>
              <w:t xml:space="preserve">The Company, for the purposes of its </w:t>
            </w:r>
            <w:r w:rsidRPr="00810F69">
              <w:rPr>
                <w:b/>
                <w:bCs/>
              </w:rPr>
              <w:t xml:space="preserve">ESO Licensed </w:t>
            </w:r>
            <w:r>
              <w:t xml:space="preserve">Business; and </w:t>
            </w:r>
          </w:p>
          <w:p w14:paraId="5657E12E" w14:textId="77777777" w:rsidR="005C02F0" w:rsidRPr="0064046A" w:rsidRDefault="005C02F0" w:rsidP="005C02F0">
            <w:pPr>
              <w:tabs>
                <w:tab w:val="left" w:pos="1985"/>
              </w:tabs>
              <w:ind w:left="459" w:right="742" w:hanging="426"/>
            </w:pPr>
            <w:r w:rsidRPr="0064046A">
              <w:t>(b)</w:t>
            </w:r>
            <w:r w:rsidRPr="0064046A">
              <w:tab/>
              <w:t>a Transmission Owner, for the purpose of its Transmission Business;</w:t>
            </w:r>
          </w:p>
        </w:tc>
      </w:tr>
      <w:tr w:rsidR="005C02F0" w:rsidRPr="0064046A" w14:paraId="772F860D" w14:textId="77777777" w:rsidTr="004B0100">
        <w:trPr>
          <w:trHeight w:val="300"/>
        </w:trPr>
        <w:tc>
          <w:tcPr>
            <w:tcW w:w="4377" w:type="dxa"/>
          </w:tcPr>
          <w:p w14:paraId="6A37268C" w14:textId="77777777" w:rsidR="005C02F0" w:rsidRPr="0064046A" w:rsidRDefault="005C02F0" w:rsidP="005C02F0">
            <w:pPr>
              <w:jc w:val="left"/>
              <w:rPr>
                <w:b/>
              </w:rPr>
            </w:pPr>
            <w:r w:rsidRPr="0064046A">
              <w:rPr>
                <w:b/>
              </w:rPr>
              <w:t>“Performance Bond”</w:t>
            </w:r>
          </w:p>
        </w:tc>
        <w:tc>
          <w:tcPr>
            <w:tcW w:w="4378" w:type="dxa"/>
          </w:tcPr>
          <w:p w14:paraId="60CEC384" w14:textId="5A886A1E" w:rsidR="005C02F0" w:rsidRPr="0064046A" w:rsidRDefault="005C02F0" w:rsidP="005C02F0">
            <w:pPr>
              <w:tabs>
                <w:tab w:val="left" w:pos="1985"/>
              </w:tabs>
              <w:ind w:left="33"/>
            </w:pPr>
            <w:r w:rsidRPr="0064046A">
              <w:t xml:space="preserve">an on first demand without proof or conditions irrevocable performance bond or performance guarantee executed as a deed in a form reasonably satisfactory to </w:t>
            </w:r>
            <w:r>
              <w:t>The Company</w:t>
            </w:r>
            <w:r w:rsidRPr="0064046A">
              <w:t xml:space="preserve"> </w:t>
            </w:r>
            <w:proofErr w:type="gramStart"/>
            <w:r w:rsidRPr="0064046A">
              <w:t xml:space="preserve">but in any case </w:t>
            </w:r>
            <w:proofErr w:type="gramEnd"/>
            <w:r w:rsidRPr="0064046A">
              <w:t xml:space="preserve">allowing for partial drawings and providing for the payment to </w:t>
            </w:r>
            <w:r>
              <w:rPr>
                <w:bCs/>
              </w:rPr>
              <w:t>The Company</w:t>
            </w:r>
            <w:r w:rsidRPr="0064046A">
              <w:t xml:space="preserve"> on demand forthwith on and against </w:t>
            </w:r>
            <w:r>
              <w:rPr>
                <w:bCs/>
              </w:rPr>
              <w:t>The Company</w:t>
            </w:r>
            <w:r w:rsidRPr="0064046A">
              <w:t xml:space="preserve"> delivery to the issuer thereof of a Notice of Drawing of the amount demanded therein;</w:t>
            </w:r>
          </w:p>
        </w:tc>
      </w:tr>
      <w:tr w:rsidR="005C02F0" w:rsidRPr="0064046A" w14:paraId="1B908367" w14:textId="77777777" w:rsidTr="004B0100">
        <w:trPr>
          <w:trHeight w:val="300"/>
        </w:trPr>
        <w:tc>
          <w:tcPr>
            <w:tcW w:w="4377" w:type="dxa"/>
          </w:tcPr>
          <w:p w14:paraId="75369E86" w14:textId="77777777" w:rsidR="005C02F0" w:rsidRPr="0064046A" w:rsidRDefault="005C02F0" w:rsidP="005C02F0">
            <w:pPr>
              <w:jc w:val="left"/>
              <w:rPr>
                <w:b/>
              </w:rPr>
            </w:pPr>
            <w:r w:rsidRPr="0064046A">
              <w:rPr>
                <w:b/>
              </w:rPr>
              <w:t>"Planned Works"</w:t>
            </w:r>
          </w:p>
        </w:tc>
        <w:tc>
          <w:tcPr>
            <w:tcW w:w="4378" w:type="dxa"/>
          </w:tcPr>
          <w:p w14:paraId="4B6C79FC" w14:textId="77777777" w:rsidR="005C02F0" w:rsidRPr="0064046A" w:rsidRDefault="005C02F0" w:rsidP="005C02F0">
            <w:r w:rsidRPr="0064046A">
              <w:t>as defined in Section D, Part One, sub-paragraph 2.1.2.3;</w:t>
            </w:r>
          </w:p>
        </w:tc>
      </w:tr>
      <w:tr w:rsidR="005C02F0" w:rsidRPr="0064046A" w14:paraId="1D1AA506" w14:textId="77777777" w:rsidTr="004B0100">
        <w:trPr>
          <w:trHeight w:val="300"/>
        </w:trPr>
        <w:tc>
          <w:tcPr>
            <w:tcW w:w="4377" w:type="dxa"/>
          </w:tcPr>
          <w:p w14:paraId="120DCB81" w14:textId="77777777" w:rsidR="005C02F0" w:rsidRPr="0064046A" w:rsidRDefault="005C02F0" w:rsidP="005C02F0">
            <w:pPr>
              <w:jc w:val="left"/>
              <w:rPr>
                <w:b/>
              </w:rPr>
            </w:pPr>
            <w:r w:rsidRPr="0064046A">
              <w:rPr>
                <w:b/>
              </w:rPr>
              <w:t>"Planning Assumptions"</w:t>
            </w:r>
          </w:p>
        </w:tc>
        <w:tc>
          <w:tcPr>
            <w:tcW w:w="4378" w:type="dxa"/>
          </w:tcPr>
          <w:p w14:paraId="3644D979" w14:textId="77777777" w:rsidR="005C02F0" w:rsidRPr="0064046A" w:rsidRDefault="005C02F0" w:rsidP="005C02F0">
            <w:r w:rsidRPr="0064046A">
              <w:t xml:space="preserve">in respect of each Transmission Owner: </w:t>
            </w:r>
          </w:p>
          <w:p w14:paraId="0A57C6FC" w14:textId="063BF47F" w:rsidR="005C02F0" w:rsidRPr="0064046A" w:rsidRDefault="005C02F0" w:rsidP="005C02F0">
            <w:pPr>
              <w:tabs>
                <w:tab w:val="left" w:pos="1985"/>
              </w:tabs>
              <w:ind w:left="459" w:right="742" w:hanging="426"/>
            </w:pPr>
            <w:r w:rsidRPr="0064046A">
              <w:t xml:space="preserve">(a)  </w:t>
            </w:r>
            <w:r>
              <w:t>The Company</w:t>
            </w:r>
            <w:r w:rsidRPr="0064046A">
              <w:t xml:space="preserve">’s forecasts of power flows onto and off the Transmission Owner’s Transmission System under conditions which </w:t>
            </w:r>
            <w:r>
              <w:t>The Company</w:t>
            </w:r>
            <w:r w:rsidRPr="0064046A">
              <w:t xml:space="preserve"> </w:t>
            </w:r>
            <w:r w:rsidRPr="0064046A">
              <w:lastRenderedPageBreak/>
              <w:t xml:space="preserve">reasonably foresees will arise </w:t>
            </w:r>
            <w:proofErr w:type="gramStart"/>
            <w:r w:rsidRPr="0064046A">
              <w:t>in the course of</w:t>
            </w:r>
            <w:proofErr w:type="gramEnd"/>
            <w:r w:rsidRPr="0064046A">
              <w:t xml:space="preserve"> a Financial Year; or </w:t>
            </w:r>
          </w:p>
          <w:p w14:paraId="647964B9" w14:textId="4257C6F0" w:rsidR="005C02F0" w:rsidRPr="0064046A" w:rsidRDefault="005C02F0" w:rsidP="005C02F0">
            <w:pPr>
              <w:tabs>
                <w:tab w:val="left" w:pos="1985"/>
              </w:tabs>
              <w:ind w:left="459" w:right="742" w:hanging="426"/>
            </w:pPr>
            <w:r w:rsidRPr="0064046A">
              <w:t xml:space="preserve">(b)  information which </w:t>
            </w:r>
            <w:r>
              <w:t>The Company</w:t>
            </w:r>
            <w:r w:rsidRPr="0064046A">
              <w:t xml:space="preserve"> reasonably considers is necessary to allow the Transmission Owner to forecast power flows on to and off a Transmission Owner’s Transmission System under conditions which </w:t>
            </w:r>
            <w:r>
              <w:t>The Company</w:t>
            </w:r>
            <w:r w:rsidRPr="0064046A">
              <w:t xml:space="preserve"> reasonably foresees will arise </w:t>
            </w:r>
            <w:proofErr w:type="gramStart"/>
            <w:r w:rsidRPr="0064046A">
              <w:t>in the course of</w:t>
            </w:r>
            <w:proofErr w:type="gramEnd"/>
            <w:r w:rsidRPr="0064046A">
              <w:t xml:space="preserve"> a Financial Year of operation, </w:t>
            </w:r>
          </w:p>
          <w:p w14:paraId="2019E95F" w14:textId="77777777" w:rsidR="005C02F0" w:rsidRPr="0064046A" w:rsidRDefault="005C02F0" w:rsidP="005C02F0">
            <w:r w:rsidRPr="0064046A">
              <w:t>developed, in each case, in accordance with Schedule Three;</w:t>
            </w:r>
          </w:p>
        </w:tc>
      </w:tr>
      <w:tr w:rsidR="005C02F0" w:rsidRPr="0064046A" w14:paraId="1669D7F0" w14:textId="77777777" w:rsidTr="004B0100">
        <w:trPr>
          <w:trHeight w:val="300"/>
        </w:trPr>
        <w:tc>
          <w:tcPr>
            <w:tcW w:w="4377" w:type="dxa"/>
          </w:tcPr>
          <w:p w14:paraId="2239A3E9" w14:textId="77777777" w:rsidR="005C02F0" w:rsidRPr="0064046A" w:rsidRDefault="005C02F0" w:rsidP="005C02F0">
            <w:pPr>
              <w:jc w:val="left"/>
              <w:rPr>
                <w:b/>
              </w:rPr>
            </w:pPr>
            <w:r w:rsidRPr="0064046A">
              <w:rPr>
                <w:b/>
              </w:rPr>
              <w:lastRenderedPageBreak/>
              <w:t>"Planning Code"</w:t>
            </w:r>
          </w:p>
        </w:tc>
        <w:tc>
          <w:tcPr>
            <w:tcW w:w="4378" w:type="dxa"/>
          </w:tcPr>
          <w:p w14:paraId="1851D51F" w14:textId="77777777" w:rsidR="005C02F0" w:rsidRPr="0064046A" w:rsidRDefault="005C02F0" w:rsidP="005C02F0">
            <w:r w:rsidRPr="0064046A">
              <w:t>that part of the Grid Code which is identified as the Planning Code;</w:t>
            </w:r>
          </w:p>
        </w:tc>
      </w:tr>
      <w:tr w:rsidR="005C02F0" w:rsidRPr="0064046A" w14:paraId="0342C603" w14:textId="77777777" w:rsidTr="004B0100">
        <w:trPr>
          <w:trHeight w:val="300"/>
        </w:trPr>
        <w:tc>
          <w:tcPr>
            <w:tcW w:w="4377" w:type="dxa"/>
          </w:tcPr>
          <w:p w14:paraId="758DC536" w14:textId="77777777" w:rsidR="005C02F0" w:rsidRPr="0064046A" w:rsidRDefault="005C02F0" w:rsidP="005C02F0">
            <w:pPr>
              <w:jc w:val="left"/>
              <w:rPr>
                <w:b/>
              </w:rPr>
            </w:pPr>
            <w:r w:rsidRPr="0064046A">
              <w:rPr>
                <w:b/>
              </w:rPr>
              <w:t>"Plant"</w:t>
            </w:r>
          </w:p>
        </w:tc>
        <w:tc>
          <w:tcPr>
            <w:tcW w:w="4378" w:type="dxa"/>
          </w:tcPr>
          <w:p w14:paraId="5AD39D34" w14:textId="77777777" w:rsidR="005C02F0" w:rsidRPr="0064046A" w:rsidRDefault="005C02F0" w:rsidP="005C02F0">
            <w:r w:rsidRPr="0064046A">
              <w:t>fixed and moveable items used in the generation and/or supply and/or transmission of electricity other than Apparatus;</w:t>
            </w:r>
          </w:p>
        </w:tc>
      </w:tr>
      <w:tr w:rsidR="005C02F0" w:rsidRPr="0064046A" w14:paraId="1FEB50F4" w14:textId="77777777" w:rsidTr="004B0100">
        <w:trPr>
          <w:trHeight w:val="300"/>
        </w:trPr>
        <w:tc>
          <w:tcPr>
            <w:tcW w:w="4377" w:type="dxa"/>
          </w:tcPr>
          <w:p w14:paraId="33B306B4" w14:textId="77777777" w:rsidR="005C02F0" w:rsidRPr="0064046A" w:rsidRDefault="005C02F0" w:rsidP="005C02F0">
            <w:pPr>
              <w:jc w:val="left"/>
              <w:rPr>
                <w:b/>
              </w:rPr>
            </w:pPr>
            <w:r w:rsidRPr="0064046A">
              <w:rPr>
                <w:b/>
              </w:rPr>
              <w:t>“Possible Relevant Interruption”</w:t>
            </w:r>
          </w:p>
        </w:tc>
        <w:tc>
          <w:tcPr>
            <w:tcW w:w="4378" w:type="dxa"/>
          </w:tcPr>
          <w:p w14:paraId="76150846" w14:textId="77777777" w:rsidR="005C02F0" w:rsidRPr="0064046A" w:rsidRDefault="005C02F0" w:rsidP="005C02F0">
            <w:r w:rsidRPr="0064046A">
              <w:t xml:space="preserve">means an interruption which requires investigation to ascertain </w:t>
            </w:r>
            <w:proofErr w:type="gramStart"/>
            <w:r w:rsidRPr="0064046A">
              <w:t>whether or not</w:t>
            </w:r>
            <w:proofErr w:type="gramEnd"/>
            <w:r w:rsidRPr="0064046A">
              <w:t xml:space="preserve"> it is a Relevant Interruption;</w:t>
            </w:r>
          </w:p>
        </w:tc>
      </w:tr>
      <w:tr w:rsidR="005C02F0" w:rsidRPr="0064046A" w14:paraId="19B2B9B2" w14:textId="77777777" w:rsidTr="004B0100">
        <w:trPr>
          <w:trHeight w:val="300"/>
        </w:trPr>
        <w:tc>
          <w:tcPr>
            <w:tcW w:w="4377" w:type="dxa"/>
          </w:tcPr>
          <w:p w14:paraId="218D6D4B" w14:textId="77777777" w:rsidR="005C02F0" w:rsidRPr="0064046A" w:rsidRDefault="005C02F0" w:rsidP="005C02F0">
            <w:pPr>
              <w:jc w:val="left"/>
              <w:rPr>
                <w:b/>
              </w:rPr>
            </w:pPr>
            <w:r w:rsidRPr="0064046A">
              <w:t>“</w:t>
            </w:r>
            <w:r w:rsidRPr="0064046A">
              <w:rPr>
                <w:b/>
              </w:rPr>
              <w:t>Power Factor</w:t>
            </w:r>
            <w:r w:rsidRPr="0064046A">
              <w:t>”</w:t>
            </w:r>
          </w:p>
        </w:tc>
        <w:tc>
          <w:tcPr>
            <w:tcW w:w="4378" w:type="dxa"/>
          </w:tcPr>
          <w:p w14:paraId="49A6A91E" w14:textId="77777777" w:rsidR="005C02F0" w:rsidRPr="0064046A" w:rsidRDefault="005C02F0" w:rsidP="005C02F0">
            <w:r w:rsidRPr="0064046A">
              <w:t>As defined in the Grid Code;</w:t>
            </w:r>
          </w:p>
        </w:tc>
      </w:tr>
      <w:tr w:rsidR="005C02F0" w:rsidRPr="0064046A" w14:paraId="0794AD6C" w14:textId="77777777" w:rsidTr="004B0100">
        <w:trPr>
          <w:trHeight w:val="300"/>
        </w:trPr>
        <w:tc>
          <w:tcPr>
            <w:tcW w:w="4377" w:type="dxa"/>
          </w:tcPr>
          <w:p w14:paraId="788A9450" w14:textId="77777777" w:rsidR="005C02F0" w:rsidRPr="0064046A" w:rsidRDefault="005C02F0" w:rsidP="005C02F0">
            <w:pPr>
              <w:jc w:val="left"/>
              <w:rPr>
                <w:b/>
              </w:rPr>
            </w:pPr>
            <w:r w:rsidRPr="0064046A">
              <w:rPr>
                <w:b/>
              </w:rPr>
              <w:t>"Power Station"</w:t>
            </w:r>
          </w:p>
        </w:tc>
        <w:tc>
          <w:tcPr>
            <w:tcW w:w="4378" w:type="dxa"/>
          </w:tcPr>
          <w:p w14:paraId="7768B92B" w14:textId="77777777" w:rsidR="005C02F0" w:rsidRPr="0064046A" w:rsidRDefault="005C02F0" w:rsidP="005C02F0">
            <w:r w:rsidRPr="0064046A">
              <w:t>as defined in the CUSC as at the Code Effective Date;</w:t>
            </w:r>
          </w:p>
        </w:tc>
      </w:tr>
      <w:tr w:rsidR="005C02F0" w:rsidRPr="0064046A" w14:paraId="12D4519C" w14:textId="77777777" w:rsidTr="004B0100">
        <w:trPr>
          <w:trHeight w:val="300"/>
        </w:trPr>
        <w:tc>
          <w:tcPr>
            <w:tcW w:w="4377" w:type="dxa"/>
          </w:tcPr>
          <w:p w14:paraId="6DCDB304" w14:textId="77777777" w:rsidR="005C02F0" w:rsidRPr="0064046A" w:rsidRDefault="005C02F0" w:rsidP="005C02F0">
            <w:pPr>
              <w:jc w:val="left"/>
              <w:rPr>
                <w:b/>
              </w:rPr>
            </w:pPr>
            <w:r w:rsidRPr="0064046A">
              <w:rPr>
                <w:b/>
              </w:rPr>
              <w:t>"Proceedings"</w:t>
            </w:r>
          </w:p>
        </w:tc>
        <w:tc>
          <w:tcPr>
            <w:tcW w:w="4378" w:type="dxa"/>
          </w:tcPr>
          <w:p w14:paraId="075995CB" w14:textId="77777777" w:rsidR="005C02F0" w:rsidRPr="0064046A" w:rsidRDefault="005C02F0" w:rsidP="005C02F0">
            <w:r w:rsidRPr="0064046A">
              <w:t>as defined in Section G, paragraph 17.1;</w:t>
            </w:r>
          </w:p>
        </w:tc>
      </w:tr>
      <w:tr w:rsidR="005C02F0" w:rsidRPr="0064046A" w14:paraId="2A430464" w14:textId="77777777" w:rsidTr="004B0100">
        <w:trPr>
          <w:trHeight w:val="300"/>
        </w:trPr>
        <w:tc>
          <w:tcPr>
            <w:tcW w:w="4377" w:type="dxa"/>
          </w:tcPr>
          <w:p w14:paraId="46F6D5C6" w14:textId="2EB33CA3" w:rsidR="005C02F0" w:rsidRPr="0064046A" w:rsidRDefault="005C02F0" w:rsidP="005C02F0">
            <w:pPr>
              <w:jc w:val="left"/>
              <w:rPr>
                <w:b/>
              </w:rPr>
            </w:pPr>
            <w:r>
              <w:rPr>
                <w:b/>
              </w:rPr>
              <w:t>“Pre-existing Transmission Owner (PTO)”</w:t>
            </w:r>
          </w:p>
        </w:tc>
        <w:tc>
          <w:tcPr>
            <w:tcW w:w="4378" w:type="dxa"/>
          </w:tcPr>
          <w:p w14:paraId="0673F9CE" w14:textId="2D2A0438" w:rsidR="005C02F0" w:rsidRPr="0064046A" w:rsidRDefault="005C02F0" w:rsidP="005C02F0">
            <w:r w:rsidRPr="00617348">
              <w:t>The Transmission Owner to which a newly appointed CATO will connect to the Transmission System for the first time.  That Transmission Owner having been in existence prior to the establishment of the CATO-TO Connection Project</w:t>
            </w:r>
          </w:p>
        </w:tc>
      </w:tr>
      <w:tr w:rsidR="005C02F0" w:rsidRPr="0064046A" w14:paraId="1EA2B3D5" w14:textId="77777777" w:rsidTr="004B0100">
        <w:trPr>
          <w:trHeight w:val="300"/>
        </w:trPr>
        <w:tc>
          <w:tcPr>
            <w:tcW w:w="4377" w:type="dxa"/>
          </w:tcPr>
          <w:p w14:paraId="764B7E5F" w14:textId="77777777" w:rsidR="005C02F0" w:rsidRPr="0064046A" w:rsidRDefault="005C02F0" w:rsidP="005C02F0">
            <w:pPr>
              <w:jc w:val="left"/>
              <w:rPr>
                <w:b/>
              </w:rPr>
            </w:pPr>
            <w:r w:rsidRPr="0064046A">
              <w:rPr>
                <w:b/>
              </w:rPr>
              <w:t>"Progress Report"</w:t>
            </w:r>
          </w:p>
        </w:tc>
        <w:tc>
          <w:tcPr>
            <w:tcW w:w="4378" w:type="dxa"/>
          </w:tcPr>
          <w:p w14:paraId="493C0543" w14:textId="77777777" w:rsidR="005C02F0" w:rsidRPr="0064046A" w:rsidRDefault="005C02F0" w:rsidP="005C02F0">
            <w:r w:rsidRPr="0064046A">
              <w:t xml:space="preserve">the progress report prepared and submitted by the </w:t>
            </w:r>
            <w:r>
              <w:t>STC Modification Panel</w:t>
            </w:r>
            <w:r w:rsidRPr="0064046A">
              <w:t xml:space="preserve"> in accordance with Section B, sub-paragraph 7.2.8.1;</w:t>
            </w:r>
          </w:p>
        </w:tc>
      </w:tr>
      <w:tr w:rsidR="005C02F0" w:rsidRPr="0064046A" w14:paraId="4E7311D9" w14:textId="77777777" w:rsidTr="004B0100">
        <w:trPr>
          <w:trHeight w:val="300"/>
        </w:trPr>
        <w:tc>
          <w:tcPr>
            <w:tcW w:w="4377" w:type="dxa"/>
          </w:tcPr>
          <w:p w14:paraId="62D9B9B5" w14:textId="77777777" w:rsidR="005C02F0" w:rsidRPr="0064046A" w:rsidRDefault="005C02F0" w:rsidP="005C02F0">
            <w:pPr>
              <w:jc w:val="left"/>
              <w:rPr>
                <w:b/>
              </w:rPr>
            </w:pPr>
            <w:r w:rsidRPr="0064046A">
              <w:rPr>
                <w:b/>
              </w:rPr>
              <w:lastRenderedPageBreak/>
              <w:t xml:space="preserve">"Proposed </w:t>
            </w:r>
            <w:r>
              <w:rPr>
                <w:b/>
              </w:rPr>
              <w:t xml:space="preserve">STC Modification </w:t>
            </w:r>
            <w:r w:rsidRPr="0064046A">
              <w:rPr>
                <w:b/>
              </w:rPr>
              <w:t>Report"</w:t>
            </w:r>
          </w:p>
        </w:tc>
        <w:tc>
          <w:tcPr>
            <w:tcW w:w="4378" w:type="dxa"/>
          </w:tcPr>
          <w:p w14:paraId="55B651F5" w14:textId="77777777" w:rsidR="005C02F0" w:rsidRPr="0064046A" w:rsidRDefault="005C02F0" w:rsidP="005C02F0">
            <w:r w:rsidRPr="0064046A">
              <w:t xml:space="preserve">the proposed form of the </w:t>
            </w:r>
            <w:r>
              <w:t>STC Modification</w:t>
            </w:r>
            <w:r w:rsidRPr="0064046A">
              <w:t xml:space="preserve"> Report developed in accordance with and as defined in Section B, sub-paragraph 7.2.5.8;</w:t>
            </w:r>
          </w:p>
        </w:tc>
      </w:tr>
      <w:tr w:rsidR="005C02F0" w:rsidRPr="0064046A" w14:paraId="7E5C96F4" w14:textId="77777777" w:rsidTr="004B0100">
        <w:trPr>
          <w:trHeight w:val="300"/>
        </w:trPr>
        <w:tc>
          <w:tcPr>
            <w:tcW w:w="4377" w:type="dxa"/>
          </w:tcPr>
          <w:p w14:paraId="2F80969D" w14:textId="77777777" w:rsidR="005C02F0" w:rsidRPr="0064046A" w:rsidRDefault="005C02F0" w:rsidP="005C02F0">
            <w:pPr>
              <w:jc w:val="left"/>
              <w:rPr>
                <w:b/>
              </w:rPr>
            </w:pPr>
            <w:r w:rsidRPr="0064046A">
              <w:rPr>
                <w:b/>
              </w:rPr>
              <w:t>"Proposer"</w:t>
            </w:r>
          </w:p>
        </w:tc>
        <w:tc>
          <w:tcPr>
            <w:tcW w:w="4378" w:type="dxa"/>
          </w:tcPr>
          <w:p w14:paraId="731EC446" w14:textId="77777777" w:rsidR="005C02F0" w:rsidRPr="0064046A" w:rsidRDefault="005C02F0" w:rsidP="005C02F0">
            <w:r w:rsidRPr="0064046A">
              <w:t>a Party or other person making a proposal for an amendment to the Code as defined in Section B, paragraph 7.2.2.1;</w:t>
            </w:r>
          </w:p>
        </w:tc>
      </w:tr>
      <w:tr w:rsidR="005C02F0" w:rsidRPr="0064046A" w14:paraId="11730558" w14:textId="77777777" w:rsidTr="004B0100">
        <w:trPr>
          <w:trHeight w:val="300"/>
        </w:trPr>
        <w:tc>
          <w:tcPr>
            <w:tcW w:w="4377" w:type="dxa"/>
          </w:tcPr>
          <w:p w14:paraId="411813A3" w14:textId="77777777" w:rsidR="005C02F0" w:rsidRPr="0064046A" w:rsidRDefault="005C02F0" w:rsidP="005C02F0">
            <w:pPr>
              <w:jc w:val="left"/>
              <w:rPr>
                <w:rStyle w:val="FootnoteReference"/>
                <w:b/>
              </w:rPr>
            </w:pPr>
            <w:r w:rsidRPr="0064046A">
              <w:rPr>
                <w:b/>
              </w:rPr>
              <w:t>"Protection"</w:t>
            </w:r>
          </w:p>
        </w:tc>
        <w:tc>
          <w:tcPr>
            <w:tcW w:w="4378" w:type="dxa"/>
          </w:tcPr>
          <w:p w14:paraId="53B63DF0" w14:textId="77777777" w:rsidR="005C02F0" w:rsidRPr="0064046A" w:rsidRDefault="005C02F0" w:rsidP="005C02F0">
            <w:r w:rsidRPr="0064046A">
              <w:t>as defined in the Grid Code as at the Code Effective Date;</w:t>
            </w:r>
          </w:p>
        </w:tc>
      </w:tr>
      <w:tr w:rsidR="005C02F0" w:rsidRPr="0064046A" w14:paraId="5A89E45A" w14:textId="77777777" w:rsidTr="004B0100">
        <w:trPr>
          <w:trHeight w:val="300"/>
        </w:trPr>
        <w:tc>
          <w:tcPr>
            <w:tcW w:w="4377" w:type="dxa"/>
          </w:tcPr>
          <w:p w14:paraId="04A0BCB1" w14:textId="77777777" w:rsidR="005C02F0" w:rsidRPr="0064046A" w:rsidRDefault="005C02F0" w:rsidP="005C02F0">
            <w:pPr>
              <w:jc w:val="left"/>
              <w:rPr>
                <w:b/>
              </w:rPr>
            </w:pPr>
            <w:r>
              <w:rPr>
                <w:b/>
              </w:rPr>
              <w:t>“Purchase Contracts”</w:t>
            </w:r>
          </w:p>
        </w:tc>
        <w:tc>
          <w:tcPr>
            <w:tcW w:w="4378" w:type="dxa"/>
          </w:tcPr>
          <w:p w14:paraId="25737CDD" w14:textId="77777777" w:rsidR="005C02F0" w:rsidRPr="0064046A" w:rsidRDefault="005C02F0" w:rsidP="005C02F0">
            <w:r>
              <w:t>As defined in the Grid Code</w:t>
            </w:r>
          </w:p>
        </w:tc>
      </w:tr>
      <w:tr w:rsidR="005C02F0" w:rsidRPr="0064046A" w14:paraId="5E137A53" w14:textId="77777777" w:rsidTr="004B0100">
        <w:trPr>
          <w:trHeight w:val="300"/>
        </w:trPr>
        <w:tc>
          <w:tcPr>
            <w:tcW w:w="4377" w:type="dxa"/>
          </w:tcPr>
          <w:p w14:paraId="770A4821" w14:textId="77777777" w:rsidR="005C02F0" w:rsidRPr="0064046A" w:rsidRDefault="005C02F0" w:rsidP="005C02F0">
            <w:pPr>
              <w:jc w:val="left"/>
              <w:rPr>
                <w:b/>
              </w:rPr>
            </w:pPr>
            <w:r w:rsidRPr="0064046A">
              <w:rPr>
                <w:b/>
              </w:rPr>
              <w:t>“Qualified Bank”</w:t>
            </w:r>
          </w:p>
        </w:tc>
        <w:tc>
          <w:tcPr>
            <w:tcW w:w="4378" w:type="dxa"/>
          </w:tcPr>
          <w:p w14:paraId="607E085B" w14:textId="2B1CCB23" w:rsidR="005C02F0" w:rsidRPr="0064046A" w:rsidRDefault="005C02F0" w:rsidP="005C02F0">
            <w:r w:rsidRPr="0064046A">
              <w:t>a City of London branch of a bank, its successors and assigns, which has throughout the validity period of the Performance</w:t>
            </w:r>
            <w:r w:rsidRPr="0064046A">
              <w:rPr>
                <w:b/>
              </w:rPr>
              <w:t xml:space="preserve"> </w:t>
            </w:r>
            <w:r w:rsidRPr="0064046A">
              <w:t xml:space="preserve">Bond or Letter of Credit it issues in favour of </w:t>
            </w:r>
            <w:r>
              <w:rPr>
                <w:bCs/>
              </w:rPr>
              <w:t>The Company</w:t>
            </w:r>
            <w:r w:rsidRPr="0064046A">
              <w:t xml:space="preserve">, a rating of at least A- in Standard and Poor’s long term debt rating or A3 in Moody’s long term debt rating provided that such bank is not during such validity period put on any credit watch or any similar credit surveillance which gives </w:t>
            </w:r>
            <w:r>
              <w:t>The Company</w:t>
            </w:r>
            <w:r w:rsidRPr="0064046A">
              <w:t xml:space="preserve"> reasonable cause to doubt that such bank may not be able to maintain the aforesaid rating throughout the validity period and no other event has occurred which gives </w:t>
            </w:r>
            <w:r>
              <w:t>The Company</w:t>
            </w:r>
            <w:r w:rsidRPr="0064046A">
              <w:t xml:space="preserve"> reasonable cause to have such doubt;</w:t>
            </w:r>
          </w:p>
        </w:tc>
      </w:tr>
      <w:tr w:rsidR="005C02F0" w:rsidRPr="0064046A" w14:paraId="00DCF622" w14:textId="77777777" w:rsidTr="004B0100">
        <w:trPr>
          <w:trHeight w:val="300"/>
        </w:trPr>
        <w:tc>
          <w:tcPr>
            <w:tcW w:w="4377" w:type="dxa"/>
          </w:tcPr>
          <w:p w14:paraId="2C48B83E" w14:textId="77777777" w:rsidR="005C02F0" w:rsidRPr="0064046A" w:rsidRDefault="005C02F0" w:rsidP="005C02F0">
            <w:pPr>
              <w:jc w:val="left"/>
              <w:rPr>
                <w:b/>
              </w:rPr>
            </w:pPr>
            <w:r w:rsidRPr="0064046A">
              <w:rPr>
                <w:b/>
              </w:rPr>
              <w:t>"Qualified Company”</w:t>
            </w:r>
          </w:p>
        </w:tc>
        <w:tc>
          <w:tcPr>
            <w:tcW w:w="4378" w:type="dxa"/>
          </w:tcPr>
          <w:p w14:paraId="7CD0E030" w14:textId="2FD6792D" w:rsidR="005C02F0" w:rsidRPr="0064046A" w:rsidRDefault="005C02F0" w:rsidP="005C02F0">
            <w:pPr>
              <w:pStyle w:val="BodyText"/>
              <w:ind w:left="0"/>
            </w:pPr>
            <w:r>
              <w:t xml:space="preserve">a company which is a public company or a private company within the meaning of section 1(3) of the Companies Act 1985 and which is </w:t>
            </w:r>
            <w:r w:rsidDel="00B360D2">
              <w:t xml:space="preserve">either </w:t>
            </w:r>
            <w:bookmarkStart w:id="21" w:name="_DV_C3"/>
            <w:r w:rsidDel="00B360D2">
              <w:t>:</w:t>
            </w:r>
            <w:bookmarkEnd w:id="21"/>
          </w:p>
          <w:p w14:paraId="74357E15" w14:textId="77777777" w:rsidR="005C02F0" w:rsidRPr="0064046A" w:rsidRDefault="005C02F0" w:rsidP="005C02F0">
            <w:pPr>
              <w:pStyle w:val="BodyText"/>
              <w:ind w:left="340" w:hanging="340"/>
              <w:rPr>
                <w:rFonts w:cs="Arial"/>
                <w:szCs w:val="24"/>
              </w:rPr>
            </w:pPr>
            <w:bookmarkStart w:id="22" w:name="_DV_C4"/>
            <w:r w:rsidRPr="0064046A">
              <w:rPr>
                <w:rStyle w:val="DeltaViewInsertion"/>
                <w:rFonts w:cs="Arial"/>
                <w:color w:val="auto"/>
              </w:rPr>
              <w:t>(a)</w:t>
            </w:r>
            <w:r w:rsidRPr="0064046A">
              <w:rPr>
                <w:rFonts w:cs="Arial"/>
                <w:szCs w:val="24"/>
              </w:rPr>
              <w:tab/>
            </w:r>
            <w:bookmarkStart w:id="23" w:name="_DV_M3"/>
            <w:bookmarkEnd w:id="22"/>
            <w:bookmarkEnd w:id="23"/>
            <w:r w:rsidRPr="0064046A">
              <w:rPr>
                <w:rFonts w:cs="Arial"/>
                <w:szCs w:val="24"/>
              </w:rPr>
              <w:t>a shareholder of the User or any holding company of such shareholder</w:t>
            </w:r>
            <w:bookmarkStart w:id="24" w:name="_DV_C6"/>
            <w:r w:rsidRPr="0064046A">
              <w:rPr>
                <w:rFonts w:cs="Arial"/>
                <w:szCs w:val="24"/>
              </w:rPr>
              <w:t xml:space="preserve"> or</w:t>
            </w:r>
            <w:bookmarkEnd w:id="24"/>
          </w:p>
          <w:p w14:paraId="4332D427" w14:textId="77777777" w:rsidR="005C02F0" w:rsidRPr="0064046A" w:rsidRDefault="005C02F0" w:rsidP="005C02F0">
            <w:pPr>
              <w:pStyle w:val="BodyText"/>
              <w:ind w:left="340" w:hanging="340"/>
              <w:rPr>
                <w:rFonts w:cs="Arial"/>
                <w:szCs w:val="24"/>
              </w:rPr>
            </w:pPr>
            <w:bookmarkStart w:id="25" w:name="_DV_C7"/>
            <w:r w:rsidRPr="0064046A">
              <w:rPr>
                <w:rFonts w:cs="Arial"/>
                <w:szCs w:val="24"/>
              </w:rPr>
              <w:t>(b)</w:t>
            </w:r>
            <w:r w:rsidRPr="0064046A">
              <w:rPr>
                <w:rFonts w:cs="Arial"/>
                <w:szCs w:val="24"/>
              </w:rPr>
              <w:tab/>
              <w:t xml:space="preserve">any subsidiary of any such </w:t>
            </w:r>
            <w:bookmarkStart w:id="26" w:name="_DV_M4"/>
            <w:bookmarkEnd w:id="25"/>
            <w:bookmarkEnd w:id="26"/>
            <w:r w:rsidRPr="0064046A">
              <w:rPr>
                <w:rFonts w:cs="Arial"/>
                <w:szCs w:val="24"/>
              </w:rPr>
              <w:t>holding company</w:t>
            </w:r>
            <w:bookmarkStart w:id="27" w:name="_DV_C8"/>
            <w:r w:rsidRPr="0064046A">
              <w:rPr>
                <w:rFonts w:cs="Arial"/>
                <w:szCs w:val="24"/>
              </w:rPr>
              <w:t>, but only where the subsidiary</w:t>
            </w:r>
            <w:bookmarkEnd w:id="27"/>
          </w:p>
          <w:p w14:paraId="1001C4FF" w14:textId="4AE48B10" w:rsidR="005C02F0" w:rsidRPr="0064046A" w:rsidRDefault="005C02F0" w:rsidP="005C02F0">
            <w:pPr>
              <w:pStyle w:val="BodyText"/>
              <w:ind w:left="680" w:hanging="340"/>
              <w:rPr>
                <w:rFonts w:cs="Arial"/>
                <w:szCs w:val="24"/>
              </w:rPr>
            </w:pPr>
            <w:bookmarkStart w:id="28" w:name="_DV_C9"/>
            <w:r w:rsidRPr="0064046A">
              <w:rPr>
                <w:rFonts w:cs="Arial"/>
                <w:szCs w:val="24"/>
              </w:rPr>
              <w:t>(</w:t>
            </w:r>
            <w:proofErr w:type="spellStart"/>
            <w:r w:rsidRPr="0064046A">
              <w:rPr>
                <w:rFonts w:cs="Arial"/>
                <w:szCs w:val="24"/>
              </w:rPr>
              <w:t>i</w:t>
            </w:r>
            <w:proofErr w:type="spellEnd"/>
            <w:r w:rsidRPr="0064046A">
              <w:rPr>
                <w:rFonts w:cs="Arial"/>
                <w:szCs w:val="24"/>
              </w:rPr>
              <w:t>)</w:t>
            </w:r>
            <w:r w:rsidRPr="0064046A">
              <w:rPr>
                <w:rFonts w:cs="Arial"/>
                <w:szCs w:val="24"/>
              </w:rPr>
              <w:tab/>
              <w:t xml:space="preserve">demonstrates to </w:t>
            </w:r>
            <w:r>
              <w:rPr>
                <w:rFonts w:cs="Arial"/>
                <w:szCs w:val="24"/>
              </w:rPr>
              <w:t>The Company</w:t>
            </w:r>
            <w:r w:rsidRPr="0064046A">
              <w:rPr>
                <w:rFonts w:cs="Arial"/>
                <w:szCs w:val="24"/>
              </w:rPr>
              <w:t xml:space="preserve">’s satisfaction that it has power under its constitution to give a Performance Bond other than in respect of its </w:t>
            </w:r>
            <w:proofErr w:type="gramStart"/>
            <w:r w:rsidRPr="0064046A">
              <w:rPr>
                <w:rFonts w:cs="Arial"/>
                <w:szCs w:val="24"/>
              </w:rPr>
              <w:t>subsidiary;</w:t>
            </w:r>
            <w:bookmarkEnd w:id="28"/>
            <w:proofErr w:type="gramEnd"/>
          </w:p>
          <w:p w14:paraId="2EEF2289" w14:textId="77777777" w:rsidR="005C02F0" w:rsidRPr="0064046A" w:rsidRDefault="005C02F0" w:rsidP="005C02F0">
            <w:pPr>
              <w:pStyle w:val="BodyText"/>
              <w:ind w:left="680" w:hanging="340"/>
              <w:rPr>
                <w:rFonts w:cs="Arial"/>
                <w:szCs w:val="24"/>
              </w:rPr>
            </w:pPr>
            <w:bookmarkStart w:id="29" w:name="_DV_C11"/>
            <w:r w:rsidRPr="0064046A">
              <w:rPr>
                <w:rFonts w:cs="Arial"/>
                <w:szCs w:val="24"/>
              </w:rPr>
              <w:t>(ii)</w:t>
            </w:r>
            <w:r w:rsidRPr="0064046A">
              <w:rPr>
                <w:rFonts w:cs="Arial"/>
                <w:szCs w:val="24"/>
              </w:rPr>
              <w:tab/>
              <w:t xml:space="preserve">provides an extract of the minutes of a meeting of its directors recording that the directors have duly concluded that the giving of the Performance Bond is </w:t>
            </w:r>
            <w:r w:rsidRPr="0064046A">
              <w:rPr>
                <w:rFonts w:cs="Arial"/>
                <w:szCs w:val="24"/>
              </w:rPr>
              <w:lastRenderedPageBreak/>
              <w:t xml:space="preserve">likely to promote the success of that subsidiary for the benefit of its </w:t>
            </w:r>
            <w:proofErr w:type="gramStart"/>
            <w:r w:rsidRPr="0064046A">
              <w:rPr>
                <w:rFonts w:cs="Arial"/>
                <w:szCs w:val="24"/>
              </w:rPr>
              <w:t>members;</w:t>
            </w:r>
            <w:bookmarkEnd w:id="29"/>
            <w:proofErr w:type="gramEnd"/>
          </w:p>
          <w:p w14:paraId="270CA894" w14:textId="77777777" w:rsidR="005C02F0" w:rsidRPr="0064046A" w:rsidRDefault="005C02F0" w:rsidP="005C02F0">
            <w:pPr>
              <w:pStyle w:val="BodyText"/>
              <w:ind w:left="680" w:hanging="340"/>
              <w:rPr>
                <w:rFonts w:cs="Arial"/>
                <w:szCs w:val="24"/>
              </w:rPr>
            </w:pPr>
            <w:bookmarkStart w:id="30" w:name="_DV_C12"/>
            <w:r w:rsidRPr="0064046A">
              <w:rPr>
                <w:rFonts w:cs="Arial"/>
                <w:szCs w:val="24"/>
              </w:rPr>
              <w:t>(iii)</w:t>
            </w:r>
            <w:r w:rsidRPr="0064046A">
              <w:rPr>
                <w:rFonts w:cs="Arial"/>
                <w:szCs w:val="24"/>
              </w:rPr>
              <w:tab/>
              <w:t xml:space="preserve">provides certified copies of the authorisation by every holding company of the subsidiary up to and including the holding company of the User, of the giving of the Performance Bond, </w:t>
            </w:r>
            <w:bookmarkEnd w:id="30"/>
          </w:p>
          <w:p w14:paraId="2BAC0232" w14:textId="5FAD2639" w:rsidR="005C02F0" w:rsidRPr="0064046A" w:rsidRDefault="005C02F0" w:rsidP="005C02F0">
            <w:bookmarkStart w:id="31" w:name="_DV_C13"/>
            <w:r w:rsidRPr="0064046A">
              <w:rPr>
                <w:rFonts w:cs="Arial"/>
                <w:szCs w:val="24"/>
              </w:rPr>
              <w:t>(the expressions “holding company” and “subsidiary</w:t>
            </w:r>
            <w:bookmarkStart w:id="32" w:name="_DV_M5"/>
            <w:bookmarkEnd w:id="31"/>
            <w:bookmarkEnd w:id="32"/>
            <w:r w:rsidRPr="0064046A">
              <w:rPr>
                <w:rFonts w:cs="Arial"/>
                <w:szCs w:val="24"/>
              </w:rPr>
              <w:t xml:space="preserve">” having the </w:t>
            </w:r>
            <w:bookmarkStart w:id="33" w:name="_DV_C15"/>
            <w:r w:rsidRPr="0064046A">
              <w:rPr>
                <w:rFonts w:cs="Arial"/>
                <w:szCs w:val="24"/>
              </w:rPr>
              <w:t>respective meanings</w:t>
            </w:r>
            <w:bookmarkStart w:id="34" w:name="_DV_M6"/>
            <w:bookmarkEnd w:id="33"/>
            <w:bookmarkEnd w:id="34"/>
            <w:r w:rsidRPr="0064046A">
              <w:rPr>
                <w:rFonts w:cs="Arial"/>
                <w:szCs w:val="24"/>
              </w:rPr>
              <w:t xml:space="preserve"> assigned thereto by section 736, Companies Act 1985 as supplemented by section 144(3), Companies Act 1989) and which has throughout the validity period of the Performance Bond it gives in favour of </w:t>
            </w:r>
            <w:r>
              <w:rPr>
                <w:rFonts w:cs="Arial"/>
                <w:szCs w:val="24"/>
              </w:rPr>
              <w:t>The Company</w:t>
            </w:r>
            <w:r w:rsidRPr="0064046A">
              <w:rPr>
                <w:rFonts w:cs="Arial"/>
                <w:szCs w:val="24"/>
              </w:rPr>
              <w:t xml:space="preserve">, a rating of at least A- in Standard and Poor’s long term debt rating or A3 in Moody’s long term debt rating or such lesser rating which </w:t>
            </w:r>
            <w:r>
              <w:rPr>
                <w:rFonts w:cs="Arial"/>
                <w:szCs w:val="24"/>
              </w:rPr>
              <w:t xml:space="preserve">The Company </w:t>
            </w:r>
            <w:r w:rsidRPr="0064046A">
              <w:rPr>
                <w:rFonts w:cs="Arial"/>
                <w:szCs w:val="24"/>
              </w:rPr>
              <w:t xml:space="preserve">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w:t>
            </w:r>
            <w:r>
              <w:rPr>
                <w:rFonts w:cs="Arial"/>
                <w:szCs w:val="24"/>
              </w:rPr>
              <w:t xml:space="preserve">The Company </w:t>
            </w:r>
            <w:r w:rsidRPr="0064046A">
              <w:rPr>
                <w:rFonts w:cs="Arial"/>
                <w:szCs w:val="24"/>
              </w:rPr>
              <w:t xml:space="preserve">reasonable cause to doubt that such company may not be able to maintain the aforesaid rating throughout the validity period of the Performance Bond and no other event has occurred which gives </w:t>
            </w:r>
            <w:r>
              <w:rPr>
                <w:rFonts w:cs="Arial"/>
                <w:szCs w:val="24"/>
              </w:rPr>
              <w:t xml:space="preserve">The Company </w:t>
            </w:r>
            <w:r w:rsidRPr="0064046A">
              <w:rPr>
                <w:rFonts w:cs="Arial"/>
                <w:szCs w:val="24"/>
              </w:rPr>
              <w:t>reasonable cause to have such doubt;</w:t>
            </w:r>
          </w:p>
        </w:tc>
      </w:tr>
      <w:tr w:rsidR="005C02F0" w:rsidRPr="0064046A" w14:paraId="287DDDA8" w14:textId="77777777" w:rsidTr="004B0100">
        <w:trPr>
          <w:trHeight w:val="300"/>
        </w:trPr>
        <w:tc>
          <w:tcPr>
            <w:tcW w:w="4377" w:type="dxa"/>
          </w:tcPr>
          <w:p w14:paraId="37DB3225" w14:textId="77777777" w:rsidR="005C02F0" w:rsidRPr="0064046A" w:rsidRDefault="005C02F0" w:rsidP="005C02F0">
            <w:pPr>
              <w:jc w:val="left"/>
              <w:rPr>
                <w:b/>
              </w:rPr>
            </w:pPr>
            <w:r w:rsidRPr="0064046A">
              <w:rPr>
                <w:b/>
              </w:rPr>
              <w:lastRenderedPageBreak/>
              <w:t>"Quorum"</w:t>
            </w:r>
          </w:p>
        </w:tc>
        <w:tc>
          <w:tcPr>
            <w:tcW w:w="4378" w:type="dxa"/>
          </w:tcPr>
          <w:p w14:paraId="6F1F8D55" w14:textId="77777777" w:rsidR="005C02F0" w:rsidRPr="0064046A" w:rsidRDefault="005C02F0" w:rsidP="005C02F0">
            <w:r w:rsidRPr="0064046A">
              <w:t xml:space="preserve">the quorum required for a </w:t>
            </w:r>
            <w:r>
              <w:t>STC Modification Panel</w:t>
            </w:r>
            <w:r w:rsidRPr="0064046A">
              <w:t xml:space="preserve"> Meeting as defined in Section B, sub-paragraph 6.4.5;</w:t>
            </w:r>
          </w:p>
        </w:tc>
      </w:tr>
      <w:tr w:rsidR="005C02F0" w:rsidRPr="0064046A" w14:paraId="134AB9CD" w14:textId="77777777" w:rsidTr="004B0100">
        <w:trPr>
          <w:trHeight w:val="300"/>
        </w:trPr>
        <w:tc>
          <w:tcPr>
            <w:tcW w:w="4377" w:type="dxa"/>
          </w:tcPr>
          <w:p w14:paraId="7FAD3F88" w14:textId="77777777" w:rsidR="005C02F0" w:rsidRPr="0064046A" w:rsidRDefault="005C02F0" w:rsidP="005C02F0">
            <w:pPr>
              <w:jc w:val="left"/>
              <w:rPr>
                <w:b/>
              </w:rPr>
            </w:pPr>
            <w:r w:rsidRPr="0064046A">
              <w:t>“</w:t>
            </w:r>
            <w:r w:rsidRPr="0064046A">
              <w:rPr>
                <w:b/>
              </w:rPr>
              <w:t>Reactive Power</w:t>
            </w:r>
            <w:r w:rsidRPr="0064046A">
              <w:t>”</w:t>
            </w:r>
          </w:p>
        </w:tc>
        <w:tc>
          <w:tcPr>
            <w:tcW w:w="4378" w:type="dxa"/>
          </w:tcPr>
          <w:p w14:paraId="346B4BE1" w14:textId="77777777" w:rsidR="005C02F0" w:rsidRPr="0064046A" w:rsidRDefault="005C02F0" w:rsidP="005C02F0">
            <w:r w:rsidRPr="0064046A">
              <w:t>As defined in the Grid Code;</w:t>
            </w:r>
          </w:p>
        </w:tc>
      </w:tr>
      <w:tr w:rsidR="005C02F0" w:rsidRPr="0064046A" w14:paraId="18F3B0DA" w14:textId="77777777" w:rsidTr="004B0100">
        <w:trPr>
          <w:trHeight w:val="300"/>
        </w:trPr>
        <w:tc>
          <w:tcPr>
            <w:tcW w:w="4377" w:type="dxa"/>
          </w:tcPr>
          <w:p w14:paraId="34C6B6C1" w14:textId="77777777" w:rsidR="005C02F0" w:rsidRPr="0064046A" w:rsidRDefault="005C02F0" w:rsidP="005C02F0">
            <w:pPr>
              <w:jc w:val="left"/>
              <w:rPr>
                <w:b/>
              </w:rPr>
            </w:pPr>
            <w:r w:rsidRPr="0064046A">
              <w:rPr>
                <w:b/>
              </w:rPr>
              <w:t>"Reasonable Charges"</w:t>
            </w:r>
          </w:p>
        </w:tc>
        <w:tc>
          <w:tcPr>
            <w:tcW w:w="4378" w:type="dxa"/>
          </w:tcPr>
          <w:p w14:paraId="465DD651" w14:textId="77777777" w:rsidR="005C02F0" w:rsidRPr="0064046A" w:rsidRDefault="005C02F0" w:rsidP="005C02F0">
            <w:r w:rsidRPr="0064046A">
              <w:t xml:space="preserve">reasonable cost reflective charges comparable to charges for similar services obtainable in the open market; </w:t>
            </w:r>
          </w:p>
        </w:tc>
      </w:tr>
      <w:tr w:rsidR="005C02F0" w:rsidRPr="0064046A" w14:paraId="7BD977BE" w14:textId="77777777" w:rsidTr="004B0100">
        <w:trPr>
          <w:trHeight w:val="300"/>
        </w:trPr>
        <w:tc>
          <w:tcPr>
            <w:tcW w:w="4377" w:type="dxa"/>
          </w:tcPr>
          <w:p w14:paraId="57D4635A" w14:textId="77777777" w:rsidR="005C02F0" w:rsidRPr="0064046A" w:rsidRDefault="005C02F0" w:rsidP="005C02F0">
            <w:pPr>
              <w:pStyle w:val="NormalS"/>
              <w:spacing w:after="120"/>
              <w:rPr>
                <w:b/>
              </w:rPr>
            </w:pPr>
            <w:r w:rsidRPr="0064046A">
              <w:rPr>
                <w:b/>
              </w:rPr>
              <w:t>"Receiving Party"</w:t>
            </w:r>
          </w:p>
        </w:tc>
        <w:tc>
          <w:tcPr>
            <w:tcW w:w="4378" w:type="dxa"/>
          </w:tcPr>
          <w:p w14:paraId="09F44A77" w14:textId="77777777" w:rsidR="005C02F0" w:rsidRPr="0064046A" w:rsidRDefault="005C02F0" w:rsidP="005C02F0">
            <w:pPr>
              <w:pStyle w:val="NormalS"/>
              <w:spacing w:after="120"/>
            </w:pPr>
            <w:r w:rsidRPr="0064046A">
              <w:t>as defined in Section E, paragraph 3.1;</w:t>
            </w:r>
          </w:p>
        </w:tc>
      </w:tr>
      <w:tr w:rsidR="005C02F0" w:rsidRPr="0064046A" w14:paraId="49D73C6B" w14:textId="77777777" w:rsidTr="004B0100">
        <w:trPr>
          <w:trHeight w:val="300"/>
        </w:trPr>
        <w:tc>
          <w:tcPr>
            <w:tcW w:w="4377" w:type="dxa"/>
          </w:tcPr>
          <w:p w14:paraId="60D39CEC" w14:textId="77777777" w:rsidR="005C02F0" w:rsidRPr="0064046A" w:rsidRDefault="005C02F0" w:rsidP="005C02F0">
            <w:pPr>
              <w:pStyle w:val="NormalS"/>
              <w:spacing w:after="120"/>
              <w:rPr>
                <w:b/>
              </w:rPr>
            </w:pPr>
            <w:r w:rsidRPr="0064046A">
              <w:rPr>
                <w:b/>
              </w:rPr>
              <w:t>"Reference Notice"</w:t>
            </w:r>
          </w:p>
        </w:tc>
        <w:tc>
          <w:tcPr>
            <w:tcW w:w="4378" w:type="dxa"/>
          </w:tcPr>
          <w:p w14:paraId="3137EEF7" w14:textId="2091EC26" w:rsidR="005C02F0" w:rsidRPr="0064046A" w:rsidRDefault="005C02F0" w:rsidP="005C02F0">
            <w:pPr>
              <w:pStyle w:val="NormalS"/>
              <w:spacing w:after="120"/>
            </w:pPr>
            <w:r w:rsidRPr="0064046A">
              <w:t xml:space="preserve">a notice sent to the Authority or the </w:t>
            </w:r>
            <w:r>
              <w:t>London Court of International Arbitration</w:t>
            </w:r>
            <w:r w:rsidRPr="0064046A">
              <w:t xml:space="preserve"> (as </w:t>
            </w:r>
            <w:r w:rsidRPr="0064046A">
              <w:lastRenderedPageBreak/>
              <w:t>appropriate) and copied to each other Dispute Party in relation to a Dispute under Section H, paragraphs 4.1 or 5.1 setting out details of the Dispute;</w:t>
            </w:r>
          </w:p>
        </w:tc>
      </w:tr>
      <w:tr w:rsidR="005C02F0" w:rsidRPr="0064046A" w14:paraId="3EE51ECC" w14:textId="77777777" w:rsidTr="004B0100">
        <w:trPr>
          <w:trHeight w:val="300"/>
        </w:trPr>
        <w:tc>
          <w:tcPr>
            <w:tcW w:w="4377" w:type="dxa"/>
          </w:tcPr>
          <w:p w14:paraId="6135A1AC" w14:textId="77777777" w:rsidR="005C02F0" w:rsidRPr="0064046A" w:rsidRDefault="005C02F0" w:rsidP="005C02F0">
            <w:pPr>
              <w:jc w:val="left"/>
              <w:rPr>
                <w:b/>
              </w:rPr>
            </w:pPr>
            <w:r w:rsidRPr="0064046A">
              <w:rPr>
                <w:b/>
              </w:rPr>
              <w:lastRenderedPageBreak/>
              <w:t>"Regulations"</w:t>
            </w:r>
          </w:p>
        </w:tc>
        <w:tc>
          <w:tcPr>
            <w:tcW w:w="4378" w:type="dxa"/>
          </w:tcPr>
          <w:p w14:paraId="6188244A" w14:textId="77777777" w:rsidR="005C02F0" w:rsidRPr="0064046A" w:rsidRDefault="005C02F0" w:rsidP="005C02F0">
            <w:r w:rsidRPr="0064046A">
              <w:t>the Electricity Safety, Quality and Continuity Regulations 2002;</w:t>
            </w:r>
          </w:p>
        </w:tc>
      </w:tr>
      <w:tr w:rsidR="005C02F0" w:rsidRPr="0064046A" w14:paraId="088EE1DB" w14:textId="77777777" w:rsidTr="004B0100">
        <w:trPr>
          <w:trHeight w:val="300"/>
        </w:trPr>
        <w:tc>
          <w:tcPr>
            <w:tcW w:w="4377" w:type="dxa"/>
          </w:tcPr>
          <w:p w14:paraId="76DB51DF" w14:textId="77777777" w:rsidR="005C02F0" w:rsidRPr="0064046A" w:rsidRDefault="005C02F0" w:rsidP="005C02F0">
            <w:pPr>
              <w:jc w:val="left"/>
              <w:rPr>
                <w:b/>
              </w:rPr>
            </w:pPr>
            <w:r w:rsidRPr="0064046A">
              <w:rPr>
                <w:b/>
              </w:rPr>
              <w:t>"Related Significant Incidents"</w:t>
            </w:r>
          </w:p>
        </w:tc>
        <w:tc>
          <w:tcPr>
            <w:tcW w:w="4378" w:type="dxa"/>
          </w:tcPr>
          <w:p w14:paraId="56E0C914" w14:textId="77777777" w:rsidR="005C02F0" w:rsidRPr="0064046A" w:rsidRDefault="005C02F0" w:rsidP="005C02F0">
            <w:pPr>
              <w:tabs>
                <w:tab w:val="left" w:pos="1985"/>
              </w:tabs>
              <w:ind w:left="33"/>
              <w:jc w:val="left"/>
            </w:pPr>
            <w:r w:rsidRPr="0064046A">
              <w:t>a series of Significant Incidents in which one or more Significant Incidents cause or exacerbate one or more other Significant Incidents;</w:t>
            </w:r>
          </w:p>
        </w:tc>
      </w:tr>
      <w:tr w:rsidR="005C02F0" w:rsidRPr="0064046A" w14:paraId="17A55458" w14:textId="77777777" w:rsidTr="004B0100">
        <w:trPr>
          <w:trHeight w:val="300"/>
        </w:trPr>
        <w:tc>
          <w:tcPr>
            <w:tcW w:w="4377" w:type="dxa"/>
          </w:tcPr>
          <w:p w14:paraId="6C7B3D03" w14:textId="77777777" w:rsidR="005C02F0" w:rsidRPr="0064046A" w:rsidRDefault="005C02F0" w:rsidP="005C02F0">
            <w:pPr>
              <w:jc w:val="left"/>
              <w:rPr>
                <w:b/>
              </w:rPr>
            </w:pPr>
            <w:r w:rsidRPr="0064046A">
              <w:rPr>
                <w:b/>
              </w:rPr>
              <w:t>"Related Undertaking"</w:t>
            </w:r>
          </w:p>
        </w:tc>
        <w:tc>
          <w:tcPr>
            <w:tcW w:w="4378" w:type="dxa"/>
          </w:tcPr>
          <w:p w14:paraId="4EE08D9B" w14:textId="77777777" w:rsidR="005C02F0" w:rsidRPr="0064046A" w:rsidRDefault="005C02F0" w:rsidP="005C02F0">
            <w:pPr>
              <w:tabs>
                <w:tab w:val="left" w:pos="1985"/>
              </w:tabs>
              <w:ind w:left="33"/>
              <w:jc w:val="left"/>
            </w:pPr>
            <w:r w:rsidRPr="0064046A">
              <w:t>as defined in Standard Condition A1;</w:t>
            </w:r>
          </w:p>
        </w:tc>
      </w:tr>
      <w:tr w:rsidR="005C02F0" w:rsidRPr="0064046A" w14:paraId="62396033" w14:textId="77777777" w:rsidTr="004B0100">
        <w:trPr>
          <w:trHeight w:val="300"/>
        </w:trPr>
        <w:tc>
          <w:tcPr>
            <w:tcW w:w="4377" w:type="dxa"/>
          </w:tcPr>
          <w:p w14:paraId="3CA17010" w14:textId="77777777" w:rsidR="005C02F0" w:rsidRPr="0064046A" w:rsidRDefault="005C02F0" w:rsidP="005C02F0">
            <w:pPr>
              <w:jc w:val="left"/>
              <w:rPr>
                <w:b/>
              </w:rPr>
            </w:pPr>
            <w:r w:rsidRPr="0064046A">
              <w:rPr>
                <w:b/>
              </w:rPr>
              <w:t>"Relevant Connection Site"</w:t>
            </w:r>
          </w:p>
        </w:tc>
        <w:tc>
          <w:tcPr>
            <w:tcW w:w="4378" w:type="dxa"/>
          </w:tcPr>
          <w:p w14:paraId="1854E337" w14:textId="36AB00B6" w:rsidR="005C02F0" w:rsidRPr="0064046A" w:rsidRDefault="005C02F0" w:rsidP="005C02F0">
            <w:pPr>
              <w:rPr>
                <w:i/>
              </w:rPr>
            </w:pPr>
            <w:r w:rsidRPr="0064046A">
              <w:rPr>
                <w:rStyle w:val="Emphasis"/>
                <w:i w:val="0"/>
              </w:rPr>
              <w:t xml:space="preserve">in respect of each Construction Project, Exchange Rate Request or </w:t>
            </w:r>
            <w:r>
              <w:rPr>
                <w:rStyle w:val="Emphasis"/>
                <w:i w:val="0"/>
              </w:rPr>
              <w:t xml:space="preserve">The Company Modification Application </w:t>
            </w:r>
            <w:r w:rsidRPr="0064046A">
              <w:rPr>
                <w:rStyle w:val="Emphasis"/>
                <w:i w:val="0"/>
              </w:rPr>
              <w:t>for a</w:t>
            </w:r>
            <w:r>
              <w:rPr>
                <w:rStyle w:val="Emphasis"/>
                <w:i w:val="0"/>
              </w:rPr>
              <w:t xml:space="preserve"> Transmission Evaluation</w:t>
            </w:r>
            <w:r w:rsidRPr="0064046A">
              <w:rPr>
                <w:rStyle w:val="Emphasis"/>
                <w:i w:val="0"/>
              </w:rPr>
              <w:t xml:space="preserve">: </w:t>
            </w:r>
          </w:p>
          <w:p w14:paraId="0B9D80D0" w14:textId="77777777" w:rsidR="005C02F0" w:rsidRPr="0064046A" w:rsidRDefault="005C02F0" w:rsidP="005C02F0">
            <w:pPr>
              <w:tabs>
                <w:tab w:val="left" w:pos="1985"/>
              </w:tabs>
              <w:ind w:left="459" w:right="742" w:hanging="426"/>
            </w:pPr>
            <w:r w:rsidRPr="0064046A">
              <w:t>(a)  the Connection Site or New Connection Site which is the subject of the relevant User Application; or</w:t>
            </w:r>
          </w:p>
          <w:p w14:paraId="34635825" w14:textId="66A93056" w:rsidR="005C02F0" w:rsidRPr="0064046A" w:rsidRDefault="005C02F0" w:rsidP="005C02F0">
            <w:pPr>
              <w:tabs>
                <w:tab w:val="left" w:pos="1985"/>
              </w:tabs>
              <w:ind w:left="459" w:right="742" w:hanging="426"/>
            </w:pPr>
            <w:r w:rsidRPr="0064046A">
              <w:t xml:space="preserve">(b) in the case of a User Application made to </w:t>
            </w:r>
            <w:r>
              <w:t>The Company</w:t>
            </w:r>
            <w:r w:rsidRPr="0064046A">
              <w:t xml:space="preserve"> by an Embedded User, the connection site of such Embedded User;</w:t>
            </w:r>
          </w:p>
        </w:tc>
      </w:tr>
      <w:tr w:rsidR="005C02F0" w:rsidRPr="0064046A" w14:paraId="37D4442F" w14:textId="77777777" w:rsidTr="004B0100">
        <w:trPr>
          <w:trHeight w:val="300"/>
        </w:trPr>
        <w:tc>
          <w:tcPr>
            <w:tcW w:w="4377" w:type="dxa"/>
          </w:tcPr>
          <w:p w14:paraId="4E2C7FC9" w14:textId="77777777" w:rsidR="005C02F0" w:rsidRPr="0064046A" w:rsidRDefault="005C02F0" w:rsidP="005C02F0">
            <w:pPr>
              <w:jc w:val="left"/>
              <w:rPr>
                <w:b/>
              </w:rPr>
            </w:pPr>
            <w:r w:rsidRPr="0064046A">
              <w:rPr>
                <w:b/>
              </w:rPr>
              <w:t>"Relevant Instrument"</w:t>
            </w:r>
          </w:p>
        </w:tc>
        <w:tc>
          <w:tcPr>
            <w:tcW w:w="4378" w:type="dxa"/>
          </w:tcPr>
          <w:p w14:paraId="1C2F1425" w14:textId="77777777" w:rsidR="005C02F0" w:rsidRPr="0064046A" w:rsidRDefault="005C02F0" w:rsidP="005C02F0">
            <w:pPr>
              <w:tabs>
                <w:tab w:val="left" w:pos="1985"/>
              </w:tabs>
              <w:spacing w:after="120"/>
              <w:ind w:left="33"/>
              <w:jc w:val="left"/>
            </w:pPr>
            <w:r w:rsidRPr="0064046A">
              <w:t>any or, as the context may require, a particular one of the following:</w:t>
            </w:r>
          </w:p>
          <w:p w14:paraId="552485EA" w14:textId="77777777" w:rsidR="005C02F0" w:rsidRPr="0064046A" w:rsidRDefault="005C02F0" w:rsidP="005C02F0">
            <w:pPr>
              <w:pStyle w:val="BodyTextIndent2"/>
              <w:spacing w:line="300" w:lineRule="atLeast"/>
              <w:ind w:left="459" w:hanging="425"/>
            </w:pPr>
            <w:r w:rsidRPr="0064046A">
              <w:t>(a)</w:t>
            </w:r>
            <w:r w:rsidRPr="0064046A">
              <w:tab/>
              <w:t xml:space="preserve">the Act and all subordinate legislation made under the </w:t>
            </w:r>
            <w:proofErr w:type="gramStart"/>
            <w:r w:rsidRPr="0064046A">
              <w:t>Act;</w:t>
            </w:r>
            <w:proofErr w:type="gramEnd"/>
          </w:p>
          <w:p w14:paraId="75323DDE" w14:textId="77777777" w:rsidR="005C02F0" w:rsidRPr="0064046A" w:rsidRDefault="005C02F0" w:rsidP="005C02F0">
            <w:pPr>
              <w:pStyle w:val="BodyTextIndent2"/>
              <w:spacing w:line="300" w:lineRule="atLeast"/>
              <w:ind w:left="459" w:hanging="425"/>
            </w:pPr>
            <w:r w:rsidRPr="0064046A">
              <w:t>(b)</w:t>
            </w:r>
            <w:r w:rsidRPr="0064046A">
              <w:tab/>
              <w:t xml:space="preserve">the Data Protection Act 1998 and all subordinate legislation made under </w:t>
            </w:r>
            <w:proofErr w:type="gramStart"/>
            <w:r w:rsidRPr="0064046A">
              <w:t>it;</w:t>
            </w:r>
            <w:proofErr w:type="gramEnd"/>
          </w:p>
          <w:p w14:paraId="237C6204" w14:textId="77777777" w:rsidR="005C02F0" w:rsidRPr="0064046A" w:rsidRDefault="005C02F0" w:rsidP="005C02F0">
            <w:pPr>
              <w:pStyle w:val="BodyTextIndent3"/>
              <w:spacing w:after="120" w:line="300" w:lineRule="atLeast"/>
              <w:ind w:left="459" w:hanging="425"/>
            </w:pPr>
            <w:r w:rsidRPr="0064046A">
              <w:t>(c)</w:t>
            </w:r>
            <w:r w:rsidRPr="0064046A">
              <w:tab/>
              <w:t>any Transmission Licence and any determination or notice made or issues by the Authority pursuant to the terms thereof,</w:t>
            </w:r>
          </w:p>
          <w:p w14:paraId="75C8EA5F" w14:textId="77777777" w:rsidR="005C02F0" w:rsidRPr="0064046A" w:rsidRDefault="005C02F0" w:rsidP="005C02F0">
            <w:pPr>
              <w:tabs>
                <w:tab w:val="left" w:pos="1985"/>
              </w:tabs>
            </w:pPr>
            <w:r w:rsidRPr="0064046A">
              <w:t xml:space="preserve">and whether under any of the foregoing or otherwise, all authorisations, approvals, licences, exemptions, filings, registrations, notarisations, consents, guidelines and other matters which are required or which a Party acting in accordance with Good Industry Practice would obtain or comply with for the </w:t>
            </w:r>
            <w:r w:rsidRPr="0064046A">
              <w:lastRenderedPageBreak/>
              <w:t>purposes of the Code, of or from any Competent Authority;</w:t>
            </w:r>
          </w:p>
        </w:tc>
      </w:tr>
      <w:tr w:rsidR="005C02F0" w:rsidRPr="0064046A" w14:paraId="73E94BF9" w14:textId="77777777" w:rsidTr="004B0100">
        <w:trPr>
          <w:trHeight w:val="300"/>
        </w:trPr>
        <w:tc>
          <w:tcPr>
            <w:tcW w:w="4377" w:type="dxa"/>
          </w:tcPr>
          <w:p w14:paraId="65489AB6" w14:textId="77777777" w:rsidR="005C02F0" w:rsidRPr="0064046A" w:rsidRDefault="005C02F0" w:rsidP="005C02F0">
            <w:pPr>
              <w:jc w:val="left"/>
              <w:rPr>
                <w:b/>
              </w:rPr>
            </w:pPr>
            <w:r w:rsidRPr="0064046A">
              <w:rPr>
                <w:b/>
              </w:rPr>
              <w:lastRenderedPageBreak/>
              <w:t>"Relevant Parties"</w:t>
            </w:r>
          </w:p>
        </w:tc>
        <w:tc>
          <w:tcPr>
            <w:tcW w:w="4378" w:type="dxa"/>
          </w:tcPr>
          <w:p w14:paraId="2D641794" w14:textId="77777777" w:rsidR="005C02F0" w:rsidRPr="0064046A" w:rsidRDefault="005C02F0" w:rsidP="005C02F0">
            <w:r w:rsidRPr="0064046A">
              <w:t>the Parties to a Code Procedure or proposed new Code Procedure;</w:t>
            </w:r>
          </w:p>
        </w:tc>
      </w:tr>
      <w:tr w:rsidR="005C02F0" w:rsidRPr="0064046A" w14:paraId="147FA365" w14:textId="77777777" w:rsidTr="004B0100">
        <w:trPr>
          <w:trHeight w:val="300"/>
        </w:trPr>
        <w:tc>
          <w:tcPr>
            <w:tcW w:w="4377" w:type="dxa"/>
          </w:tcPr>
          <w:p w14:paraId="58148D09" w14:textId="77777777" w:rsidR="005C02F0" w:rsidRPr="0064046A" w:rsidRDefault="005C02F0" w:rsidP="005C02F0">
            <w:pPr>
              <w:jc w:val="left"/>
              <w:rPr>
                <w:b/>
              </w:rPr>
            </w:pPr>
            <w:r w:rsidRPr="0064046A">
              <w:rPr>
                <w:rFonts w:cs="Arial"/>
                <w:b/>
                <w:bCs/>
                <w:lang w:eastAsia="en-GB"/>
              </w:rPr>
              <w:t>“Relevant Party Category”</w:t>
            </w:r>
          </w:p>
        </w:tc>
        <w:tc>
          <w:tcPr>
            <w:tcW w:w="4378" w:type="dxa"/>
          </w:tcPr>
          <w:p w14:paraId="27737C98" w14:textId="77777777" w:rsidR="005C02F0" w:rsidRPr="0064046A" w:rsidRDefault="005C02F0" w:rsidP="005C02F0">
            <w:r w:rsidRPr="0064046A">
              <w:rPr>
                <w:rFonts w:cs="Arial"/>
                <w:lang w:eastAsia="en-GB"/>
              </w:rPr>
              <w:t>means, as the context requires, a Party Category containing at least one Relevant Party;</w:t>
            </w:r>
          </w:p>
        </w:tc>
      </w:tr>
      <w:tr w:rsidR="005C02F0" w:rsidRPr="0064046A" w14:paraId="29C7EABD" w14:textId="77777777" w:rsidTr="004B0100">
        <w:trPr>
          <w:trHeight w:val="300"/>
        </w:trPr>
        <w:tc>
          <w:tcPr>
            <w:tcW w:w="4377" w:type="dxa"/>
          </w:tcPr>
          <w:p w14:paraId="7FAC1ACD" w14:textId="77777777" w:rsidR="005C02F0" w:rsidRPr="0064046A" w:rsidRDefault="005C02F0" w:rsidP="005C02F0">
            <w:pPr>
              <w:jc w:val="left"/>
              <w:rPr>
                <w:rFonts w:cs="Arial"/>
                <w:b/>
                <w:bCs/>
                <w:lang w:eastAsia="en-GB"/>
              </w:rPr>
            </w:pPr>
            <w:r w:rsidRPr="0064046A">
              <w:rPr>
                <w:rFonts w:cs="Arial"/>
                <w:b/>
                <w:bCs/>
                <w:lang w:eastAsia="en-GB"/>
              </w:rPr>
              <w:t>“Relevant Interruption”</w:t>
            </w:r>
          </w:p>
        </w:tc>
        <w:tc>
          <w:tcPr>
            <w:tcW w:w="4378" w:type="dxa"/>
          </w:tcPr>
          <w:p w14:paraId="088D24C2" w14:textId="77777777" w:rsidR="005C02F0" w:rsidRPr="0064046A" w:rsidRDefault="005C02F0" w:rsidP="005C02F0">
            <w:pPr>
              <w:rPr>
                <w:rFonts w:cs="Arial"/>
                <w:lang w:eastAsia="en-GB"/>
              </w:rPr>
            </w:pPr>
            <w:r w:rsidRPr="0064046A">
              <w:rPr>
                <w:rFonts w:cs="Arial"/>
                <w:lang w:eastAsia="en-GB"/>
              </w:rPr>
              <w:t>as defined in the CUSC;</w:t>
            </w:r>
          </w:p>
        </w:tc>
      </w:tr>
      <w:tr w:rsidR="005C02F0" w:rsidRPr="0064046A" w14:paraId="403D4ADC" w14:textId="77777777" w:rsidTr="004B0100">
        <w:trPr>
          <w:trHeight w:val="300"/>
        </w:trPr>
        <w:tc>
          <w:tcPr>
            <w:tcW w:w="4377" w:type="dxa"/>
          </w:tcPr>
          <w:p w14:paraId="75851A57" w14:textId="77777777" w:rsidR="005C02F0" w:rsidRPr="0064046A" w:rsidRDefault="005C02F0" w:rsidP="005C02F0">
            <w:pPr>
              <w:jc w:val="left"/>
              <w:rPr>
                <w:b/>
              </w:rPr>
            </w:pPr>
            <w:r w:rsidRPr="0064046A">
              <w:rPr>
                <w:b/>
              </w:rPr>
              <w:t>"Replacement of Assets"</w:t>
            </w:r>
          </w:p>
        </w:tc>
        <w:tc>
          <w:tcPr>
            <w:tcW w:w="4378" w:type="dxa"/>
          </w:tcPr>
          <w:p w14:paraId="0E5078F7" w14:textId="66C00CF2" w:rsidR="005C02F0" w:rsidRPr="0064046A" w:rsidRDefault="005C02F0" w:rsidP="005C02F0">
            <w:r w:rsidRPr="0064046A">
              <w:t xml:space="preserve">any replacement of Transmission Connection Assets by </w:t>
            </w:r>
            <w:r>
              <w:t>The Company</w:t>
            </w:r>
            <w:r w:rsidRPr="0064046A">
              <w:t xml:space="preserve"> or a Transmission Owner which is the subject of, or otherwise requires, notice to be given by </w:t>
            </w:r>
            <w:r>
              <w:t>The Company</w:t>
            </w:r>
            <w:r w:rsidRPr="0064046A">
              <w:t xml:space="preserve"> to a User under and pursuant to the CUSC; </w:t>
            </w:r>
          </w:p>
        </w:tc>
      </w:tr>
      <w:tr w:rsidR="005C02F0" w:rsidRPr="0064046A" w14:paraId="798E34E2" w14:textId="77777777" w:rsidTr="004B0100">
        <w:trPr>
          <w:trHeight w:val="300"/>
        </w:trPr>
        <w:tc>
          <w:tcPr>
            <w:tcW w:w="4377" w:type="dxa"/>
          </w:tcPr>
          <w:p w14:paraId="40240C80" w14:textId="77777777" w:rsidR="005C02F0" w:rsidRDefault="005C02F0" w:rsidP="005C02F0">
            <w:pPr>
              <w:jc w:val="left"/>
            </w:pPr>
            <w:r w:rsidRPr="0064046A">
              <w:t>"</w:t>
            </w:r>
            <w:r w:rsidRPr="0064046A">
              <w:rPr>
                <w:b/>
              </w:rPr>
              <w:t>Required Standard</w:t>
            </w:r>
            <w:r w:rsidRPr="0064046A">
              <w:t>"</w:t>
            </w:r>
          </w:p>
          <w:p w14:paraId="3D4038EB" w14:textId="28970349" w:rsidR="005C02F0" w:rsidRPr="0064046A" w:rsidRDefault="005C02F0" w:rsidP="005C02F0">
            <w:pPr>
              <w:jc w:val="left"/>
              <w:rPr>
                <w:b/>
              </w:rPr>
            </w:pPr>
          </w:p>
        </w:tc>
        <w:tc>
          <w:tcPr>
            <w:tcW w:w="4378" w:type="dxa"/>
          </w:tcPr>
          <w:p w14:paraId="63B03280" w14:textId="2289FE9B" w:rsidR="005C02F0" w:rsidRPr="0064046A" w:rsidRDefault="005C02F0" w:rsidP="005C02F0">
            <w:r w:rsidRPr="0064046A">
              <w:t>in relation an item of Derogated Plant, the respective standard required of that item (which shall not exceed that required by the Grid Code or the Licence Standard(s) as specified in or pursuant to a Transmission Derogation);</w:t>
            </w:r>
          </w:p>
        </w:tc>
      </w:tr>
      <w:tr w:rsidR="005C02F0" w:rsidRPr="0064046A" w14:paraId="5D584FED" w14:textId="77777777" w:rsidTr="004B0100">
        <w:trPr>
          <w:trHeight w:val="300"/>
        </w:trPr>
        <w:tc>
          <w:tcPr>
            <w:tcW w:w="4377" w:type="dxa"/>
          </w:tcPr>
          <w:p w14:paraId="2284BDDB" w14:textId="3FD4F8D0" w:rsidR="005C02F0" w:rsidRPr="0064046A" w:rsidRDefault="005C02F0" w:rsidP="005C02F0">
            <w:pPr>
              <w:jc w:val="left"/>
            </w:pPr>
            <w:r>
              <w:rPr>
                <w:b/>
                <w:bCs/>
              </w:rPr>
              <w:t>“Reservation"</w:t>
            </w:r>
          </w:p>
        </w:tc>
        <w:tc>
          <w:tcPr>
            <w:tcW w:w="4378" w:type="dxa"/>
          </w:tcPr>
          <w:p w14:paraId="59744A6E" w14:textId="080E0D94" w:rsidR="005C02F0" w:rsidRPr="0064046A" w:rsidRDefault="005C02F0" w:rsidP="005C02F0">
            <w:r w:rsidRPr="009A0321">
              <w:t>where The Company wishes the Transmission Owner to (a) progress a TO Construction Application in respect of a specific project or (b) generally progress the works through the Transmission Owner Transmission investment planning processes so as to reserve in either case the connection point/date/capacity such that the works required on the Transmis</w:t>
            </w:r>
            <w:r w:rsidR="004315A8">
              <w:t>s</w:t>
            </w:r>
            <w:r w:rsidRPr="009A0321">
              <w:t>ion System are progressed by the Transmission Owner and reserved so as to be available to be offered in respect of a future Gate 2 Application or otherwise (and Reservation and Reserved shall be construed accordingly);</w:t>
            </w:r>
          </w:p>
        </w:tc>
      </w:tr>
      <w:tr w:rsidR="005C02F0" w:rsidRPr="0064046A" w14:paraId="4F1FD631" w14:textId="77777777" w:rsidTr="004B0100">
        <w:trPr>
          <w:trHeight w:val="300"/>
        </w:trPr>
        <w:tc>
          <w:tcPr>
            <w:tcW w:w="4377" w:type="dxa"/>
          </w:tcPr>
          <w:p w14:paraId="5F8FC0E1" w14:textId="77777777" w:rsidR="005C02F0" w:rsidRPr="00086DE0" w:rsidRDefault="005C02F0" w:rsidP="005C02F0">
            <w:pPr>
              <w:jc w:val="left"/>
              <w:rPr>
                <w:b/>
                <w:bCs/>
              </w:rPr>
            </w:pPr>
            <w:r w:rsidRPr="00086DE0">
              <w:rPr>
                <w:b/>
                <w:bCs/>
              </w:rPr>
              <w:t>“Restoration Contractor”</w:t>
            </w:r>
          </w:p>
        </w:tc>
        <w:tc>
          <w:tcPr>
            <w:tcW w:w="4378" w:type="dxa"/>
          </w:tcPr>
          <w:p w14:paraId="28E75E77" w14:textId="2BD20D40" w:rsidR="005C02F0" w:rsidRPr="0064046A" w:rsidRDefault="005C02F0" w:rsidP="005C02F0">
            <w:r w:rsidRPr="0064046A">
              <w:t>as defined in the Grid Code;</w:t>
            </w:r>
          </w:p>
        </w:tc>
      </w:tr>
      <w:tr w:rsidR="005C02F0" w:rsidRPr="0064046A" w14:paraId="679127FE" w14:textId="77777777" w:rsidTr="004B0100">
        <w:trPr>
          <w:trHeight w:val="300"/>
        </w:trPr>
        <w:tc>
          <w:tcPr>
            <w:tcW w:w="4377" w:type="dxa"/>
          </w:tcPr>
          <w:p w14:paraId="13690346" w14:textId="77777777" w:rsidR="005C02F0" w:rsidRPr="00723F16" w:rsidRDefault="005C02F0" w:rsidP="005C02F0">
            <w:pPr>
              <w:jc w:val="left"/>
              <w:rPr>
                <w:b/>
                <w:bCs/>
              </w:rPr>
            </w:pPr>
            <w:r>
              <w:rPr>
                <w:b/>
                <w:bCs/>
              </w:rPr>
              <w:t>“</w:t>
            </w:r>
            <w:r w:rsidRPr="00723F16">
              <w:rPr>
                <w:b/>
                <w:bCs/>
              </w:rPr>
              <w:t>Restoration Plan</w:t>
            </w:r>
            <w:r>
              <w:rPr>
                <w:b/>
                <w:bCs/>
              </w:rPr>
              <w:t>”</w:t>
            </w:r>
          </w:p>
        </w:tc>
        <w:tc>
          <w:tcPr>
            <w:tcW w:w="4378" w:type="dxa"/>
          </w:tcPr>
          <w:p w14:paraId="3EAF565E" w14:textId="34531316" w:rsidR="005C02F0" w:rsidRPr="0064046A" w:rsidRDefault="005C02F0" w:rsidP="005C02F0">
            <w:r w:rsidRPr="0064046A">
              <w:t>as defined in the Grid Code;</w:t>
            </w:r>
          </w:p>
        </w:tc>
      </w:tr>
      <w:tr w:rsidR="005C02F0" w:rsidRPr="0064046A" w14:paraId="485309BF" w14:textId="77777777" w:rsidTr="004B0100">
        <w:trPr>
          <w:trHeight w:val="300"/>
        </w:trPr>
        <w:tc>
          <w:tcPr>
            <w:tcW w:w="4377" w:type="dxa"/>
          </w:tcPr>
          <w:p w14:paraId="7B3857BA" w14:textId="77777777" w:rsidR="005C02F0" w:rsidRPr="0064046A" w:rsidRDefault="005C02F0" w:rsidP="005C02F0">
            <w:pPr>
              <w:jc w:val="left"/>
              <w:rPr>
                <w:rStyle w:val="FootnoteReference"/>
                <w:b/>
              </w:rPr>
            </w:pPr>
            <w:r w:rsidRPr="0064046A">
              <w:rPr>
                <w:b/>
              </w:rPr>
              <w:t>"Safety Co-ordinators"</w:t>
            </w:r>
          </w:p>
        </w:tc>
        <w:tc>
          <w:tcPr>
            <w:tcW w:w="4378" w:type="dxa"/>
          </w:tcPr>
          <w:p w14:paraId="3B8A6BB6" w14:textId="77777777" w:rsidR="005C02F0" w:rsidRPr="0064046A" w:rsidRDefault="005C02F0" w:rsidP="005C02F0">
            <w:r w:rsidRPr="0064046A">
              <w:t>As defined in the Grid Code as at the Code Effective Date;</w:t>
            </w:r>
          </w:p>
        </w:tc>
      </w:tr>
      <w:tr w:rsidR="005C02F0" w:rsidRPr="0064046A" w14:paraId="11D7BB96" w14:textId="77777777" w:rsidTr="004B0100">
        <w:trPr>
          <w:trHeight w:val="300"/>
        </w:trPr>
        <w:tc>
          <w:tcPr>
            <w:tcW w:w="4377" w:type="dxa"/>
          </w:tcPr>
          <w:p w14:paraId="34A9BC0E" w14:textId="77777777" w:rsidR="005C02F0" w:rsidRPr="0064046A" w:rsidRDefault="005C02F0" w:rsidP="005C02F0">
            <w:pPr>
              <w:jc w:val="left"/>
              <w:rPr>
                <w:b/>
              </w:rPr>
            </w:pPr>
            <w:r w:rsidRPr="0064046A">
              <w:rPr>
                <w:b/>
              </w:rPr>
              <w:t>"Safety Rules"</w:t>
            </w:r>
          </w:p>
        </w:tc>
        <w:tc>
          <w:tcPr>
            <w:tcW w:w="4378" w:type="dxa"/>
          </w:tcPr>
          <w:p w14:paraId="6EA02C7D" w14:textId="22F94146" w:rsidR="005C02F0" w:rsidRPr="0064046A" w:rsidRDefault="005C02F0" w:rsidP="005C02F0">
            <w:r>
              <w:t xml:space="preserve">the rules of a Transmission Owner or a User that seek to ensure that persons working on Plant and/or Apparatus to which the rules apply </w:t>
            </w:r>
            <w:r>
              <w:lastRenderedPageBreak/>
              <w:t>are safeguarded from hazards arising from the System</w:t>
            </w:r>
            <w:r w:rsidRPr="4F6DCFFD">
              <w:rPr>
                <w:sz w:val="14"/>
                <w:szCs w:val="14"/>
              </w:rPr>
              <w:t>;</w:t>
            </w:r>
          </w:p>
        </w:tc>
      </w:tr>
      <w:tr w:rsidR="005C02F0" w:rsidRPr="0064046A" w14:paraId="180A146A" w14:textId="77777777" w:rsidTr="004B0100">
        <w:trPr>
          <w:trHeight w:val="300"/>
        </w:trPr>
        <w:tc>
          <w:tcPr>
            <w:tcW w:w="4377" w:type="dxa"/>
          </w:tcPr>
          <w:p w14:paraId="1C442CDB" w14:textId="77777777" w:rsidR="005C02F0" w:rsidRPr="0097020E" w:rsidRDefault="005C02F0" w:rsidP="005C02F0">
            <w:r w:rsidRPr="0064046A">
              <w:rPr>
                <w:b/>
              </w:rPr>
              <w:lastRenderedPageBreak/>
              <w:t>"Schedule"</w:t>
            </w:r>
          </w:p>
        </w:tc>
        <w:tc>
          <w:tcPr>
            <w:tcW w:w="4378" w:type="dxa"/>
          </w:tcPr>
          <w:p w14:paraId="7E798C58" w14:textId="77777777" w:rsidR="005C02F0" w:rsidRPr="0064046A" w:rsidRDefault="005C02F0" w:rsidP="005C02F0">
            <w:r w:rsidRPr="0064046A">
              <w:t>a schedule to and forming a part of this Code as referred to herein;</w:t>
            </w:r>
          </w:p>
        </w:tc>
      </w:tr>
      <w:tr w:rsidR="005C02F0" w:rsidRPr="0064046A" w14:paraId="1936B8A8" w14:textId="77777777" w:rsidTr="004B0100">
        <w:trPr>
          <w:trHeight w:val="300"/>
        </w:trPr>
        <w:tc>
          <w:tcPr>
            <w:tcW w:w="4377" w:type="dxa"/>
          </w:tcPr>
          <w:p w14:paraId="55BDF781" w14:textId="77777777" w:rsidR="005C02F0" w:rsidRPr="0064046A" w:rsidRDefault="005C02F0" w:rsidP="005C02F0">
            <w:pPr>
              <w:jc w:val="left"/>
              <w:rPr>
                <w:b/>
              </w:rPr>
            </w:pPr>
            <w:r w:rsidRPr="0064046A">
              <w:rPr>
                <w:b/>
              </w:rPr>
              <w:t>"Scottish NSLPAs"</w:t>
            </w:r>
          </w:p>
        </w:tc>
        <w:tc>
          <w:tcPr>
            <w:tcW w:w="4378" w:type="dxa"/>
          </w:tcPr>
          <w:p w14:paraId="73CCF743" w14:textId="77777777" w:rsidR="005C02F0" w:rsidRPr="0064046A" w:rsidRDefault="005C02F0" w:rsidP="005C02F0">
            <w:r w:rsidRPr="0064046A">
              <w:t xml:space="preserve">the agreement (as from time to time amended) between </w:t>
            </w:r>
            <w:r>
              <w:t>SPT</w:t>
            </w:r>
            <w:r w:rsidRPr="0064046A">
              <w:t xml:space="preserve"> and British Energy Generation (UK) Limited in relation to (</w:t>
            </w:r>
            <w:proofErr w:type="spellStart"/>
            <w:r w:rsidRPr="0064046A">
              <w:t>i</w:t>
            </w:r>
            <w:proofErr w:type="spellEnd"/>
            <w:r w:rsidRPr="0064046A">
              <w:t xml:space="preserve">) Hunterston power station and </w:t>
            </w:r>
            <w:proofErr w:type="spellStart"/>
            <w:r w:rsidRPr="0064046A">
              <w:t>Torness</w:t>
            </w:r>
            <w:proofErr w:type="spellEnd"/>
            <w:r w:rsidRPr="0064046A">
              <w:t xml:space="preserve"> power station and (ii) the agreement (as from time to time amended) between </w:t>
            </w:r>
            <w:r>
              <w:t xml:space="preserve">SPT </w:t>
            </w:r>
            <w:r w:rsidRPr="0064046A">
              <w:t xml:space="preserve">and British Nuclear Fuels plc in relation to </w:t>
            </w:r>
            <w:proofErr w:type="spellStart"/>
            <w:r w:rsidRPr="0064046A">
              <w:t>Chapelcross</w:t>
            </w:r>
            <w:proofErr w:type="spellEnd"/>
            <w:r w:rsidRPr="0064046A">
              <w:t xml:space="preserve"> power station. </w:t>
            </w:r>
          </w:p>
        </w:tc>
      </w:tr>
      <w:tr w:rsidR="005C02F0" w:rsidRPr="0064046A" w14:paraId="2B253655" w14:textId="77777777" w:rsidTr="004B0100">
        <w:trPr>
          <w:trHeight w:val="300"/>
        </w:trPr>
        <w:tc>
          <w:tcPr>
            <w:tcW w:w="4377" w:type="dxa"/>
          </w:tcPr>
          <w:p w14:paraId="6356CD7C" w14:textId="77777777" w:rsidR="005C02F0" w:rsidRPr="00D23CFC" w:rsidRDefault="005C02F0" w:rsidP="005C02F0">
            <w:pPr>
              <w:jc w:val="left"/>
              <w:rPr>
                <w:b/>
              </w:rPr>
            </w:pPr>
            <w:r w:rsidRPr="00D23CFC">
              <w:rPr>
                <w:b/>
              </w:rPr>
              <w:t>“SCR Guidance”</w:t>
            </w:r>
          </w:p>
        </w:tc>
        <w:tc>
          <w:tcPr>
            <w:tcW w:w="4378" w:type="dxa"/>
          </w:tcPr>
          <w:p w14:paraId="141600B1" w14:textId="77777777" w:rsidR="005C02F0" w:rsidRPr="0064046A" w:rsidRDefault="005C02F0" w:rsidP="005C02F0">
            <w:r>
              <w:t xml:space="preserve">means a document of that title created and maintained by the Authority to provide guidance to interested parties on the conduct of an SCR by the Authority; </w:t>
            </w:r>
          </w:p>
        </w:tc>
      </w:tr>
      <w:tr w:rsidR="005C02F0" w:rsidRPr="0064046A" w14:paraId="1E596B29" w14:textId="77777777" w:rsidTr="004B0100">
        <w:trPr>
          <w:trHeight w:val="300"/>
        </w:trPr>
        <w:tc>
          <w:tcPr>
            <w:tcW w:w="4377" w:type="dxa"/>
          </w:tcPr>
          <w:p w14:paraId="4DA21EEA" w14:textId="77777777" w:rsidR="005C02F0" w:rsidRPr="0064046A" w:rsidRDefault="005C02F0" w:rsidP="005C02F0">
            <w:pPr>
              <w:jc w:val="left"/>
              <w:rPr>
                <w:b/>
              </w:rPr>
            </w:pPr>
            <w:r w:rsidRPr="0064046A">
              <w:rPr>
                <w:b/>
              </w:rPr>
              <w:t>"Section"</w:t>
            </w:r>
          </w:p>
        </w:tc>
        <w:tc>
          <w:tcPr>
            <w:tcW w:w="4378" w:type="dxa"/>
          </w:tcPr>
          <w:p w14:paraId="5F88CE26" w14:textId="77777777" w:rsidR="005C02F0" w:rsidRPr="0064046A" w:rsidRDefault="005C02F0" w:rsidP="005C02F0">
            <w:r w:rsidRPr="0064046A">
              <w:t>a section of and forming a part of this Code as referred to herein;</w:t>
            </w:r>
          </w:p>
        </w:tc>
      </w:tr>
      <w:tr w:rsidR="005C02F0" w:rsidRPr="0064046A" w14:paraId="7AAF0AAE" w14:textId="77777777" w:rsidTr="004B0100">
        <w:trPr>
          <w:trHeight w:val="80"/>
        </w:trPr>
        <w:tc>
          <w:tcPr>
            <w:tcW w:w="4377" w:type="dxa"/>
          </w:tcPr>
          <w:p w14:paraId="6770D830" w14:textId="77777777" w:rsidR="005C02F0" w:rsidRPr="00FC6B71" w:rsidRDefault="005C02F0" w:rsidP="005C02F0">
            <w:pPr>
              <w:jc w:val="left"/>
              <w:rPr>
                <w:b/>
              </w:rPr>
            </w:pPr>
            <w:r w:rsidRPr="00FC6B71">
              <w:rPr>
                <w:b/>
              </w:rPr>
              <w:t>"Secured Event"</w:t>
            </w:r>
          </w:p>
          <w:p w14:paraId="6F229089" w14:textId="77777777" w:rsidR="005C02F0" w:rsidRPr="00FC6B71" w:rsidRDefault="005C02F0" w:rsidP="005C02F0"/>
          <w:p w14:paraId="1C0FD594" w14:textId="77777777" w:rsidR="005C02F0" w:rsidRPr="00FC6B71" w:rsidRDefault="005C02F0" w:rsidP="005C02F0">
            <w:r w:rsidRPr="00FC6B71">
              <w:t>“</w:t>
            </w:r>
            <w:r w:rsidRPr="00FC6B71">
              <w:rPr>
                <w:b/>
              </w:rPr>
              <w:t>Self-Governance Criteria</w:t>
            </w:r>
            <w:r w:rsidRPr="00FC6B71">
              <w:t>”</w:t>
            </w:r>
          </w:p>
        </w:tc>
        <w:tc>
          <w:tcPr>
            <w:tcW w:w="4378" w:type="dxa"/>
          </w:tcPr>
          <w:p w14:paraId="26814158" w14:textId="1322BE69" w:rsidR="005C02F0" w:rsidRPr="00FC6B71" w:rsidRDefault="005C02F0" w:rsidP="005C02F0">
            <w:r>
              <w:t>as defined in respect of the National Electricity  Transmission System and each of the Parties' Transmission Systems in the Licence Standards;</w:t>
            </w:r>
          </w:p>
          <w:p w14:paraId="47B497BF" w14:textId="77777777" w:rsidR="005C02F0" w:rsidRPr="00FC6B71" w:rsidRDefault="005C02F0" w:rsidP="005C02F0">
            <w:pPr>
              <w:spacing w:after="0"/>
              <w:jc w:val="left"/>
              <w:rPr>
                <w:lang w:eastAsia="en-GB"/>
              </w:rPr>
            </w:pPr>
            <w:r w:rsidRPr="00FC6B71">
              <w:rPr>
                <w:lang w:eastAsia="en-GB"/>
              </w:rPr>
              <w:t>means that a proposal, if implemented:</w:t>
            </w:r>
          </w:p>
          <w:p w14:paraId="762E5EDD" w14:textId="77777777" w:rsidR="005C02F0" w:rsidRPr="00FC6B71" w:rsidRDefault="005C02F0" w:rsidP="005C02F0">
            <w:pPr>
              <w:spacing w:after="0"/>
              <w:jc w:val="left"/>
              <w:rPr>
                <w:lang w:eastAsia="en-GB"/>
              </w:rPr>
            </w:pPr>
            <w:r w:rsidRPr="00FC6B71">
              <w:rPr>
                <w:lang w:eastAsia="en-GB"/>
              </w:rPr>
              <w:t>(a) is unlikely to have a material effect on:</w:t>
            </w:r>
          </w:p>
          <w:p w14:paraId="6BFA3460" w14:textId="77777777" w:rsidR="005C02F0" w:rsidRPr="00FC6B71" w:rsidRDefault="005C02F0" w:rsidP="005C02F0">
            <w:pPr>
              <w:spacing w:after="0"/>
              <w:jc w:val="left"/>
              <w:rPr>
                <w:lang w:eastAsia="en-GB"/>
              </w:rPr>
            </w:pPr>
            <w:r w:rsidRPr="00FC6B71">
              <w:rPr>
                <w:lang w:eastAsia="en-GB"/>
              </w:rPr>
              <w:tab/>
              <w:t>(</w:t>
            </w:r>
            <w:proofErr w:type="spellStart"/>
            <w:r w:rsidRPr="00FC6B71">
              <w:rPr>
                <w:lang w:eastAsia="en-GB"/>
              </w:rPr>
              <w:t>i</w:t>
            </w:r>
            <w:proofErr w:type="spellEnd"/>
            <w:r w:rsidRPr="00FC6B71">
              <w:rPr>
                <w:lang w:eastAsia="en-GB"/>
              </w:rPr>
              <w:t>)</w:t>
            </w:r>
            <w:r w:rsidRPr="00FC6B71">
              <w:rPr>
                <w:lang w:eastAsia="en-GB"/>
              </w:rPr>
              <w:tab/>
              <w:t>existing or future electricity consumers; and</w:t>
            </w:r>
          </w:p>
          <w:p w14:paraId="78B83CE2" w14:textId="77777777" w:rsidR="005C02F0" w:rsidRPr="00FC6B71" w:rsidRDefault="005C02F0" w:rsidP="005C02F0">
            <w:pPr>
              <w:spacing w:after="0"/>
              <w:jc w:val="left"/>
              <w:rPr>
                <w:lang w:eastAsia="en-GB"/>
              </w:rPr>
            </w:pPr>
            <w:r w:rsidRPr="00FC6B71">
              <w:rPr>
                <w:lang w:eastAsia="en-GB"/>
              </w:rPr>
              <w:tab/>
              <w:t>(ii)</w:t>
            </w:r>
            <w:r w:rsidRPr="00FC6B71">
              <w:rPr>
                <w:lang w:eastAsia="en-GB"/>
              </w:rPr>
              <w:tab/>
              <w:t xml:space="preserve">completion in the generation, distribution or </w:t>
            </w:r>
            <w:r w:rsidRPr="00FC6B71">
              <w:rPr>
                <w:lang w:eastAsia="en-GB"/>
              </w:rPr>
              <w:tab/>
            </w:r>
            <w:r w:rsidRPr="00FC6B71">
              <w:rPr>
                <w:lang w:eastAsia="en-GB"/>
              </w:rPr>
              <w:tab/>
              <w:t xml:space="preserve">supply of electricity or any commercial </w:t>
            </w:r>
            <w:r w:rsidRPr="00FC6B71">
              <w:rPr>
                <w:lang w:eastAsia="en-GB"/>
              </w:rPr>
              <w:tab/>
            </w:r>
            <w:r w:rsidRPr="00FC6B71">
              <w:rPr>
                <w:lang w:eastAsia="en-GB"/>
              </w:rPr>
              <w:tab/>
            </w:r>
            <w:r w:rsidRPr="00FC6B71">
              <w:rPr>
                <w:lang w:eastAsia="en-GB"/>
              </w:rPr>
              <w:tab/>
              <w:t xml:space="preserve">activities connected with the generation, </w:t>
            </w:r>
            <w:r w:rsidRPr="00FC6B71">
              <w:rPr>
                <w:lang w:eastAsia="en-GB"/>
              </w:rPr>
              <w:tab/>
            </w:r>
            <w:r w:rsidRPr="00FC6B71">
              <w:rPr>
                <w:lang w:eastAsia="en-GB"/>
              </w:rPr>
              <w:tab/>
              <w:t>distribution or supply of electricity; and</w:t>
            </w:r>
          </w:p>
          <w:p w14:paraId="4F04AD9A" w14:textId="77777777" w:rsidR="005C02F0" w:rsidRPr="00FC6B71" w:rsidRDefault="005C02F0" w:rsidP="005C02F0">
            <w:pPr>
              <w:spacing w:after="0"/>
              <w:jc w:val="left"/>
              <w:rPr>
                <w:lang w:eastAsia="en-GB"/>
              </w:rPr>
            </w:pPr>
            <w:r w:rsidRPr="00FC6B71">
              <w:rPr>
                <w:lang w:eastAsia="en-GB"/>
              </w:rPr>
              <w:tab/>
              <w:t>(iii)</w:t>
            </w:r>
            <w:r w:rsidRPr="00FC6B71">
              <w:rPr>
                <w:lang w:eastAsia="en-GB"/>
              </w:rPr>
              <w:tab/>
              <w:t xml:space="preserve">the operation of the national electricity </w:t>
            </w:r>
            <w:r w:rsidRPr="00FC6B71">
              <w:rPr>
                <w:lang w:eastAsia="en-GB"/>
              </w:rPr>
              <w:tab/>
            </w:r>
            <w:r w:rsidRPr="00FC6B71">
              <w:rPr>
                <w:lang w:eastAsia="en-GB"/>
              </w:rPr>
              <w:tab/>
            </w:r>
            <w:r w:rsidRPr="00FC6B71">
              <w:rPr>
                <w:lang w:eastAsia="en-GB"/>
              </w:rPr>
              <w:tab/>
              <w:t>transmission system; and</w:t>
            </w:r>
          </w:p>
          <w:p w14:paraId="0184BE66" w14:textId="77777777" w:rsidR="005C02F0" w:rsidRPr="00FC6B71" w:rsidRDefault="005C02F0" w:rsidP="005C02F0">
            <w:pPr>
              <w:spacing w:after="0"/>
              <w:jc w:val="left"/>
              <w:rPr>
                <w:lang w:eastAsia="en-GB"/>
              </w:rPr>
            </w:pPr>
            <w:r w:rsidRPr="00FC6B71">
              <w:rPr>
                <w:lang w:eastAsia="en-GB"/>
              </w:rPr>
              <w:tab/>
              <w:t>(iv)</w:t>
            </w:r>
            <w:r w:rsidRPr="00FC6B71">
              <w:rPr>
                <w:lang w:eastAsia="en-GB"/>
              </w:rPr>
              <w:tab/>
              <w:t xml:space="preserve">matters relating to sustainable development, </w:t>
            </w:r>
            <w:r w:rsidRPr="00FC6B71">
              <w:rPr>
                <w:lang w:eastAsia="en-GB"/>
              </w:rPr>
              <w:tab/>
            </w:r>
            <w:r w:rsidRPr="00FC6B71">
              <w:rPr>
                <w:lang w:eastAsia="en-GB"/>
              </w:rPr>
              <w:tab/>
              <w:t xml:space="preserve">safety or supply, or the management of market </w:t>
            </w:r>
            <w:r w:rsidRPr="00FC6B71">
              <w:rPr>
                <w:lang w:eastAsia="en-GB"/>
              </w:rPr>
              <w:tab/>
            </w:r>
            <w:r w:rsidRPr="00FC6B71">
              <w:rPr>
                <w:lang w:eastAsia="en-GB"/>
              </w:rPr>
              <w:tab/>
              <w:t>or network emergencies; and</w:t>
            </w:r>
          </w:p>
          <w:p w14:paraId="5C88ED2D" w14:textId="77777777" w:rsidR="005C02F0" w:rsidRPr="00FC6B71" w:rsidRDefault="005C02F0" w:rsidP="005C02F0">
            <w:pPr>
              <w:spacing w:after="0"/>
              <w:jc w:val="left"/>
              <w:rPr>
                <w:lang w:eastAsia="en-GB"/>
              </w:rPr>
            </w:pPr>
            <w:r w:rsidRPr="00FC6B71">
              <w:rPr>
                <w:lang w:eastAsia="en-GB"/>
              </w:rPr>
              <w:tab/>
              <w:t xml:space="preserve">(v) </w:t>
            </w:r>
            <w:r w:rsidRPr="00FC6B71">
              <w:rPr>
                <w:lang w:eastAsia="en-GB"/>
              </w:rPr>
              <w:tab/>
              <w:t xml:space="preserve">the Code’s governance procedures or </w:t>
            </w:r>
            <w:r w:rsidRPr="00FC6B71">
              <w:rPr>
                <w:lang w:eastAsia="en-GB"/>
              </w:rPr>
              <w:tab/>
            </w:r>
            <w:r w:rsidRPr="00FC6B71">
              <w:rPr>
                <w:lang w:eastAsia="en-GB"/>
              </w:rPr>
              <w:tab/>
            </w:r>
            <w:r w:rsidRPr="00FC6B71">
              <w:rPr>
                <w:lang w:eastAsia="en-GB"/>
              </w:rPr>
              <w:tab/>
              <w:t>modification procedures; and</w:t>
            </w:r>
          </w:p>
          <w:p w14:paraId="0BFFB1F1" w14:textId="77777777" w:rsidR="005C02F0" w:rsidRDefault="005C02F0" w:rsidP="005C02F0">
            <w:pPr>
              <w:spacing w:after="0"/>
              <w:jc w:val="left"/>
              <w:rPr>
                <w:lang w:eastAsia="en-GB"/>
              </w:rPr>
            </w:pPr>
            <w:r w:rsidRPr="00FC6B71">
              <w:rPr>
                <w:lang w:eastAsia="en-GB"/>
              </w:rPr>
              <w:lastRenderedPageBreak/>
              <w:t>(b)</w:t>
            </w:r>
            <w:r w:rsidRPr="00FC6B71">
              <w:rPr>
                <w:lang w:eastAsia="en-GB"/>
              </w:rPr>
              <w:tab/>
              <w:t xml:space="preserve">is unlikely to discriminate between different classes of </w:t>
            </w:r>
            <w:r w:rsidRPr="00FC6B71">
              <w:rPr>
                <w:lang w:eastAsia="en-GB"/>
              </w:rPr>
              <w:tab/>
              <w:t>Parties.</w:t>
            </w:r>
          </w:p>
          <w:p w14:paraId="6B5A1A47" w14:textId="77777777" w:rsidR="005C02F0" w:rsidRPr="00FC6B71" w:rsidRDefault="005C02F0" w:rsidP="005C02F0">
            <w:pPr>
              <w:spacing w:after="0"/>
              <w:jc w:val="left"/>
              <w:rPr>
                <w:lang w:eastAsia="en-GB"/>
              </w:rPr>
            </w:pPr>
          </w:p>
        </w:tc>
      </w:tr>
      <w:tr w:rsidR="005C02F0" w:rsidRPr="0064046A" w14:paraId="5D908A5F" w14:textId="77777777" w:rsidTr="004B0100">
        <w:trPr>
          <w:trHeight w:val="300"/>
        </w:trPr>
        <w:tc>
          <w:tcPr>
            <w:tcW w:w="4377" w:type="dxa"/>
          </w:tcPr>
          <w:p w14:paraId="0F3BA489" w14:textId="77777777" w:rsidR="005C02F0" w:rsidRPr="0082059A" w:rsidRDefault="005C02F0" w:rsidP="005C02F0">
            <w:pPr>
              <w:jc w:val="left"/>
              <w:rPr>
                <w:b/>
              </w:rPr>
            </w:pPr>
            <w:r w:rsidRPr="0082059A">
              <w:lastRenderedPageBreak/>
              <w:t>“</w:t>
            </w:r>
            <w:r w:rsidRPr="0082059A">
              <w:rPr>
                <w:b/>
              </w:rPr>
              <w:t>Self-Governance Statement</w:t>
            </w:r>
            <w:r w:rsidRPr="0082059A">
              <w:t>”</w:t>
            </w:r>
          </w:p>
        </w:tc>
        <w:tc>
          <w:tcPr>
            <w:tcW w:w="4378" w:type="dxa"/>
          </w:tcPr>
          <w:p w14:paraId="7E23DD1B" w14:textId="77777777" w:rsidR="005C02F0" w:rsidRPr="0082059A" w:rsidRDefault="005C02F0" w:rsidP="005C02F0">
            <w:r w:rsidRPr="0082059A">
              <w:t>means the statement prepared and sent by the Panel Secretary pursuant to Section B paragraph 7.2.6B;</w:t>
            </w:r>
          </w:p>
          <w:p w14:paraId="40E64923" w14:textId="77777777" w:rsidR="005C02F0" w:rsidRPr="0082059A" w:rsidRDefault="005C02F0" w:rsidP="005C02F0"/>
        </w:tc>
      </w:tr>
      <w:tr w:rsidR="005C02F0" w:rsidRPr="0064046A" w14:paraId="06E76F6A" w14:textId="77777777" w:rsidTr="004B0100">
        <w:trPr>
          <w:trHeight w:val="300"/>
        </w:trPr>
        <w:tc>
          <w:tcPr>
            <w:tcW w:w="4377" w:type="dxa"/>
          </w:tcPr>
          <w:p w14:paraId="45429FAC" w14:textId="77777777" w:rsidR="005C02F0" w:rsidRPr="0082059A" w:rsidRDefault="005C02F0" w:rsidP="005C02F0">
            <w:pPr>
              <w:jc w:val="left"/>
              <w:rPr>
                <w:b/>
              </w:rPr>
            </w:pPr>
            <w:r w:rsidRPr="0082059A">
              <w:rPr>
                <w:b/>
              </w:rPr>
              <w:t>"Services Capability Specification"</w:t>
            </w:r>
          </w:p>
        </w:tc>
        <w:tc>
          <w:tcPr>
            <w:tcW w:w="4378" w:type="dxa"/>
          </w:tcPr>
          <w:p w14:paraId="67E63E0D" w14:textId="77777777" w:rsidR="005C02F0" w:rsidRPr="0082059A" w:rsidRDefault="005C02F0" w:rsidP="005C02F0">
            <w:r w:rsidRPr="0082059A">
              <w:t>the specification of Transmission Owner Services provided and maintained in accordance with Section C, Part One, paragraph 3.1;</w:t>
            </w:r>
          </w:p>
        </w:tc>
      </w:tr>
      <w:tr w:rsidR="005C02F0" w:rsidRPr="0064046A" w14:paraId="73A6F6A0" w14:textId="77777777" w:rsidTr="004B0100">
        <w:trPr>
          <w:trHeight w:val="300"/>
        </w:trPr>
        <w:tc>
          <w:tcPr>
            <w:tcW w:w="4377" w:type="dxa"/>
          </w:tcPr>
          <w:p w14:paraId="77A9DE31" w14:textId="77777777" w:rsidR="005C02F0" w:rsidRPr="0064046A" w:rsidRDefault="005C02F0" w:rsidP="005C02F0">
            <w:pPr>
              <w:jc w:val="left"/>
              <w:rPr>
                <w:b/>
              </w:rPr>
            </w:pPr>
            <w:r w:rsidRPr="0064046A">
              <w:rPr>
                <w:b/>
              </w:rPr>
              <w:t>"Services Reduction"</w:t>
            </w:r>
          </w:p>
        </w:tc>
        <w:tc>
          <w:tcPr>
            <w:tcW w:w="4378" w:type="dxa"/>
          </w:tcPr>
          <w:p w14:paraId="4ABDEFD7" w14:textId="77777777" w:rsidR="005C02F0" w:rsidRPr="0064046A" w:rsidRDefault="005C02F0" w:rsidP="005C02F0">
            <w:r w:rsidRPr="0064046A">
              <w:t>as defined in Section C, Part One, sub-paragraph 4.1.2;</w:t>
            </w:r>
          </w:p>
        </w:tc>
      </w:tr>
      <w:tr w:rsidR="005C02F0" w:rsidRPr="0064046A" w14:paraId="112273ED" w14:textId="77777777" w:rsidTr="004B0100">
        <w:trPr>
          <w:trHeight w:val="300"/>
        </w:trPr>
        <w:tc>
          <w:tcPr>
            <w:tcW w:w="4377" w:type="dxa"/>
          </w:tcPr>
          <w:p w14:paraId="67504B10" w14:textId="77777777" w:rsidR="005C02F0" w:rsidRPr="0064046A" w:rsidRDefault="005C02F0" w:rsidP="005C02F0">
            <w:pPr>
              <w:jc w:val="left"/>
              <w:rPr>
                <w:b/>
              </w:rPr>
            </w:pPr>
            <w:r w:rsidRPr="0064046A">
              <w:rPr>
                <w:b/>
              </w:rPr>
              <w:t>"Services Reduction Risk"</w:t>
            </w:r>
          </w:p>
        </w:tc>
        <w:tc>
          <w:tcPr>
            <w:tcW w:w="4378" w:type="dxa"/>
          </w:tcPr>
          <w:p w14:paraId="0E5C973B" w14:textId="77777777" w:rsidR="005C02F0" w:rsidRPr="0064046A" w:rsidRDefault="005C02F0" w:rsidP="005C02F0">
            <w:r w:rsidRPr="0064046A">
              <w:t>as defined in Section C, Part One, sub-paragraph 4.5.2;</w:t>
            </w:r>
          </w:p>
        </w:tc>
      </w:tr>
      <w:tr w:rsidR="005C02F0" w:rsidRPr="0064046A" w14:paraId="5F40D711" w14:textId="77777777" w:rsidTr="004B0100">
        <w:trPr>
          <w:trHeight w:val="300"/>
        </w:trPr>
        <w:tc>
          <w:tcPr>
            <w:tcW w:w="4377" w:type="dxa"/>
          </w:tcPr>
          <w:p w14:paraId="71C5F521" w14:textId="77777777" w:rsidR="005C02F0" w:rsidRPr="0064046A" w:rsidRDefault="005C02F0" w:rsidP="005C02F0">
            <w:pPr>
              <w:jc w:val="left"/>
              <w:rPr>
                <w:b/>
              </w:rPr>
            </w:pPr>
            <w:r w:rsidRPr="0064046A">
              <w:rPr>
                <w:b/>
              </w:rPr>
              <w:t>"Services Restoration Proposal"</w:t>
            </w:r>
          </w:p>
        </w:tc>
        <w:tc>
          <w:tcPr>
            <w:tcW w:w="4378" w:type="dxa"/>
          </w:tcPr>
          <w:p w14:paraId="5259EF5E" w14:textId="77777777" w:rsidR="005C02F0" w:rsidRPr="0064046A" w:rsidRDefault="005C02F0" w:rsidP="005C02F0">
            <w:r w:rsidRPr="0064046A">
              <w:t>as defined in Section C, Part One, sub-paragraph 4.6.4;</w:t>
            </w:r>
          </w:p>
        </w:tc>
      </w:tr>
      <w:tr w:rsidR="005C02F0" w:rsidRPr="0064046A" w14:paraId="28D57207" w14:textId="77777777" w:rsidTr="004B0100">
        <w:trPr>
          <w:trHeight w:val="300"/>
        </w:trPr>
        <w:tc>
          <w:tcPr>
            <w:tcW w:w="4377" w:type="dxa"/>
          </w:tcPr>
          <w:p w14:paraId="3E5B064B" w14:textId="7B893F27" w:rsidR="005C02F0" w:rsidRPr="0064046A" w:rsidRDefault="00640279" w:rsidP="005C02F0">
            <w:pPr>
              <w:jc w:val="left"/>
              <w:rPr>
                <w:b/>
              </w:rPr>
            </w:pPr>
            <w:r>
              <w:rPr>
                <w:b/>
              </w:rPr>
              <w:t>“</w:t>
            </w:r>
            <w:r w:rsidR="005C02F0">
              <w:rPr>
                <w:b/>
              </w:rPr>
              <w:t>SHET</w:t>
            </w:r>
            <w:r>
              <w:rPr>
                <w:b/>
              </w:rPr>
              <w:t>”</w:t>
            </w:r>
          </w:p>
        </w:tc>
        <w:tc>
          <w:tcPr>
            <w:tcW w:w="4378" w:type="dxa"/>
          </w:tcPr>
          <w:p w14:paraId="450D4323" w14:textId="77777777" w:rsidR="005C02F0" w:rsidRPr="0064046A" w:rsidRDefault="005C02F0" w:rsidP="005C02F0">
            <w:r>
              <w:t xml:space="preserve">means Scottish </w:t>
            </w:r>
            <w:proofErr w:type="spellStart"/>
            <w:r>
              <w:t>Hyrdo</w:t>
            </w:r>
            <w:proofErr w:type="spellEnd"/>
            <w:r>
              <w:t xml:space="preserve"> Electric Transmission plc (No </w:t>
            </w:r>
            <w:r w:rsidRPr="00514C84">
              <w:t>SC213461</w:t>
            </w:r>
            <w:r>
              <w:t xml:space="preserve">) whose register office is at </w:t>
            </w:r>
            <w:proofErr w:type="spellStart"/>
            <w:r w:rsidRPr="00230A57">
              <w:t>Inveralmond</w:t>
            </w:r>
            <w:proofErr w:type="spellEnd"/>
            <w:r w:rsidRPr="00230A57">
              <w:t xml:space="preserve"> House, 200 Dunkeld Road, Perth, PH1 3AQ</w:t>
            </w:r>
            <w:r>
              <w:t xml:space="preserve">; </w:t>
            </w:r>
          </w:p>
        </w:tc>
      </w:tr>
      <w:tr w:rsidR="005C02F0" w:rsidRPr="0064046A" w14:paraId="01004F49" w14:textId="77777777" w:rsidTr="004B0100">
        <w:trPr>
          <w:trHeight w:val="300"/>
        </w:trPr>
        <w:tc>
          <w:tcPr>
            <w:tcW w:w="4377" w:type="dxa"/>
          </w:tcPr>
          <w:p w14:paraId="1F8447FE" w14:textId="1F990D3B" w:rsidR="005C02F0" w:rsidRPr="0008190B" w:rsidRDefault="00640279" w:rsidP="005C02F0">
            <w:pPr>
              <w:jc w:val="left"/>
              <w:rPr>
                <w:b/>
              </w:rPr>
            </w:pPr>
            <w:r>
              <w:t>”</w:t>
            </w:r>
            <w:r w:rsidR="005C02F0" w:rsidRPr="0008190B">
              <w:rPr>
                <w:b/>
              </w:rPr>
              <w:t>Significant Code Review</w:t>
            </w:r>
            <w:r w:rsidR="005C02F0" w:rsidRPr="0008190B">
              <w:t>”</w:t>
            </w:r>
          </w:p>
          <w:p w14:paraId="30CA9FC2" w14:textId="77777777" w:rsidR="005C02F0" w:rsidRPr="0008190B" w:rsidRDefault="005C02F0" w:rsidP="005C02F0">
            <w:pPr>
              <w:jc w:val="left"/>
            </w:pPr>
          </w:p>
        </w:tc>
        <w:tc>
          <w:tcPr>
            <w:tcW w:w="4378" w:type="dxa"/>
          </w:tcPr>
          <w:p w14:paraId="685FB010" w14:textId="77777777" w:rsidR="005C02F0" w:rsidRPr="0008190B" w:rsidRDefault="005C02F0" w:rsidP="005C02F0">
            <w:pPr>
              <w:pStyle w:val="Heading1"/>
              <w:tabs>
                <w:tab w:val="left" w:pos="33"/>
              </w:tabs>
              <w:ind w:left="33"/>
              <w:rPr>
                <w:snapToGrid w:val="0"/>
              </w:rPr>
            </w:pPr>
            <w:r w:rsidRPr="0008190B">
              <w:rPr>
                <w:snapToGrid w:val="0"/>
              </w:rPr>
              <w:t>means a review of one or more matters which the Authority considers is likely to:</w:t>
            </w:r>
          </w:p>
          <w:p w14:paraId="39F246CE" w14:textId="77777777" w:rsidR="005C02F0" w:rsidRPr="0008190B" w:rsidRDefault="005C02F0" w:rsidP="005C02F0">
            <w:pPr>
              <w:pStyle w:val="Heading1"/>
              <w:tabs>
                <w:tab w:val="left" w:pos="33"/>
              </w:tabs>
              <w:ind w:left="33"/>
              <w:rPr>
                <w:snapToGrid w:val="0"/>
              </w:rPr>
            </w:pPr>
            <w:r w:rsidRPr="0008190B">
              <w:rPr>
                <w:snapToGrid w:val="0"/>
              </w:rPr>
              <w:t>(a) relate to the Code (either on its own or in conjunction with other industry codes); and</w:t>
            </w:r>
          </w:p>
          <w:p w14:paraId="1E932361" w14:textId="4D9D62C7" w:rsidR="005C02F0" w:rsidRPr="0008190B" w:rsidRDefault="005C02F0" w:rsidP="005C02F0">
            <w:pPr>
              <w:pStyle w:val="Heading1"/>
              <w:tabs>
                <w:tab w:val="left" w:pos="33"/>
              </w:tabs>
              <w:ind w:left="33"/>
            </w:pPr>
            <w:r w:rsidRPr="0008190B">
              <w:rPr>
                <w:snapToGrid w:val="0"/>
              </w:rPr>
              <w:t xml:space="preserve">(b) be of particular significance in relation to its principal objective and/or general duties (under section 3A of the Act), statutory functions and/or relevant obligations arising under </w:t>
            </w:r>
            <w:r>
              <w:rPr>
                <w:snapToGrid w:val="0"/>
              </w:rPr>
              <w:t>Assimilated Law</w:t>
            </w:r>
            <w:r w:rsidRPr="0008190B">
              <w:rPr>
                <w:snapToGrid w:val="0"/>
              </w:rPr>
              <w:t>, and</w:t>
            </w:r>
          </w:p>
          <w:p w14:paraId="0DC11237" w14:textId="77777777" w:rsidR="005C02F0" w:rsidRPr="0008190B" w:rsidRDefault="005C02F0" w:rsidP="005C02F0">
            <w:pPr>
              <w:pStyle w:val="Heading1"/>
              <w:tabs>
                <w:tab w:val="left" w:pos="33"/>
              </w:tabs>
              <w:ind w:left="33"/>
              <w:rPr>
                <w:snapToGrid w:val="0"/>
              </w:rPr>
            </w:pPr>
            <w:r w:rsidRPr="0008190B">
              <w:rPr>
                <w:snapToGrid w:val="0"/>
              </w:rPr>
              <w:t>concerning which the Authority has issued a notice to a Party or the Parties (among others, as appropriate) stating:</w:t>
            </w:r>
          </w:p>
          <w:p w14:paraId="42E47084" w14:textId="77777777" w:rsidR="005C02F0" w:rsidRPr="0008190B" w:rsidRDefault="005C02F0" w:rsidP="005C02F0">
            <w:pPr>
              <w:pStyle w:val="Heading1"/>
              <w:tabs>
                <w:tab w:val="left" w:pos="33"/>
              </w:tabs>
              <w:ind w:left="33"/>
              <w:rPr>
                <w:snapToGrid w:val="0"/>
              </w:rPr>
            </w:pPr>
            <w:r w:rsidRPr="0008190B">
              <w:rPr>
                <w:snapToGrid w:val="0"/>
              </w:rPr>
              <w:t>(</w:t>
            </w:r>
            <w:proofErr w:type="spellStart"/>
            <w:r w:rsidRPr="0008190B">
              <w:rPr>
                <w:snapToGrid w:val="0"/>
              </w:rPr>
              <w:t>i</w:t>
            </w:r>
            <w:proofErr w:type="spellEnd"/>
            <w:r w:rsidRPr="0008190B">
              <w:rPr>
                <w:snapToGrid w:val="0"/>
              </w:rPr>
              <w:t>) that the review will constitute a significant code review;</w:t>
            </w:r>
          </w:p>
          <w:p w14:paraId="50BD5C0E" w14:textId="77777777" w:rsidR="005C02F0" w:rsidRPr="0008190B" w:rsidRDefault="005C02F0" w:rsidP="005C02F0">
            <w:pPr>
              <w:pStyle w:val="Heading1"/>
              <w:tabs>
                <w:tab w:val="left" w:pos="33"/>
              </w:tabs>
              <w:ind w:left="33"/>
              <w:rPr>
                <w:snapToGrid w:val="0"/>
              </w:rPr>
            </w:pPr>
            <w:r w:rsidRPr="0008190B">
              <w:rPr>
                <w:snapToGrid w:val="0"/>
              </w:rPr>
              <w:t>(ii) the start date of the significant code review; and</w:t>
            </w:r>
          </w:p>
          <w:p w14:paraId="0B8178B4" w14:textId="77777777" w:rsidR="005C02F0" w:rsidRPr="0008190B" w:rsidRDefault="005C02F0" w:rsidP="005C02F0">
            <w:pPr>
              <w:pStyle w:val="Heading1"/>
              <w:tabs>
                <w:tab w:val="left" w:pos="33"/>
              </w:tabs>
              <w:ind w:left="33"/>
              <w:rPr>
                <w:snapToGrid w:val="0"/>
              </w:rPr>
            </w:pPr>
            <w:r w:rsidRPr="0008190B">
              <w:rPr>
                <w:snapToGrid w:val="0"/>
              </w:rPr>
              <w:lastRenderedPageBreak/>
              <w:t>(iii) the matters that will fall within the scope of the review;</w:t>
            </w:r>
          </w:p>
        </w:tc>
      </w:tr>
      <w:tr w:rsidR="005C02F0" w:rsidRPr="0064046A" w14:paraId="030FD86A" w14:textId="77777777" w:rsidTr="004B0100">
        <w:trPr>
          <w:trHeight w:val="851"/>
        </w:trPr>
        <w:tc>
          <w:tcPr>
            <w:tcW w:w="4377" w:type="dxa"/>
          </w:tcPr>
          <w:p w14:paraId="03EE5859" w14:textId="77777777" w:rsidR="005C02F0" w:rsidRPr="003D6CB9" w:rsidRDefault="005C02F0" w:rsidP="005C02F0">
            <w:pPr>
              <w:rPr>
                <w:b/>
              </w:rPr>
            </w:pPr>
            <w:r w:rsidRPr="003D6CB9">
              <w:rPr>
                <w:b/>
              </w:rPr>
              <w:lastRenderedPageBreak/>
              <w:t>“Significant Code Review Phase”</w:t>
            </w:r>
          </w:p>
        </w:tc>
        <w:tc>
          <w:tcPr>
            <w:tcW w:w="4378" w:type="dxa"/>
          </w:tcPr>
          <w:p w14:paraId="69C003FB" w14:textId="77777777" w:rsidR="005C02F0" w:rsidRPr="003D6CB9" w:rsidRDefault="005C02F0" w:rsidP="005C02F0">
            <w:pPr>
              <w:pStyle w:val="Heading1"/>
              <w:tabs>
                <w:tab w:val="left" w:pos="33"/>
              </w:tabs>
              <w:ind w:left="33"/>
              <w:rPr>
                <w:snapToGrid w:val="0"/>
              </w:rPr>
            </w:pPr>
            <w:r w:rsidRPr="003D6CB9">
              <w:rPr>
                <w:rFonts w:cs="Arial"/>
                <w:spacing w:val="-3"/>
              </w:rPr>
              <w:t>has the meaning set out in Section B, paragraph 7.1.7 (b);</w:t>
            </w:r>
          </w:p>
          <w:p w14:paraId="06659B9F" w14:textId="77777777" w:rsidR="005C02F0" w:rsidRPr="003D6CB9" w:rsidRDefault="005C02F0" w:rsidP="005C02F0">
            <w:pPr>
              <w:pStyle w:val="Heading1"/>
              <w:numPr>
                <w:ilvl w:val="0"/>
                <w:numId w:val="0"/>
              </w:numPr>
              <w:tabs>
                <w:tab w:val="clear" w:pos="720"/>
              </w:tabs>
              <w:ind w:left="-831"/>
              <w:rPr>
                <w:rFonts w:cs="Arial"/>
                <w:spacing w:val="-3"/>
              </w:rPr>
            </w:pPr>
            <w:r>
              <w:rPr>
                <w:rFonts w:cs="Arial"/>
                <w:spacing w:val="-3"/>
              </w:rPr>
              <w:tab/>
            </w:r>
          </w:p>
        </w:tc>
      </w:tr>
      <w:tr w:rsidR="005C02F0" w:rsidRPr="0064046A" w14:paraId="135636A5" w14:textId="77777777" w:rsidTr="004B0100">
        <w:trPr>
          <w:trHeight w:val="300"/>
        </w:trPr>
        <w:tc>
          <w:tcPr>
            <w:tcW w:w="4377" w:type="dxa"/>
          </w:tcPr>
          <w:p w14:paraId="11EE1016" w14:textId="77777777" w:rsidR="005C02F0" w:rsidRDefault="005C02F0" w:rsidP="005C02F0">
            <w:pPr>
              <w:jc w:val="left"/>
              <w:rPr>
                <w:b/>
              </w:rPr>
            </w:pPr>
            <w:r w:rsidRPr="0064046A">
              <w:rPr>
                <w:b/>
              </w:rPr>
              <w:t>"Significant Incident"</w:t>
            </w:r>
          </w:p>
          <w:p w14:paraId="74EBCA99" w14:textId="77777777" w:rsidR="005C02F0" w:rsidRDefault="005C02F0" w:rsidP="005C02F0">
            <w:pPr>
              <w:jc w:val="left"/>
              <w:rPr>
                <w:b/>
              </w:rPr>
            </w:pPr>
          </w:p>
          <w:p w14:paraId="14C83FAD" w14:textId="77777777" w:rsidR="005C02F0" w:rsidRDefault="005C02F0" w:rsidP="005C02F0">
            <w:pPr>
              <w:jc w:val="left"/>
              <w:rPr>
                <w:b/>
              </w:rPr>
            </w:pPr>
          </w:p>
          <w:p w14:paraId="613F9F7F" w14:textId="77777777" w:rsidR="005C02F0" w:rsidRDefault="005C02F0" w:rsidP="005C02F0">
            <w:pPr>
              <w:jc w:val="left"/>
              <w:rPr>
                <w:b/>
              </w:rPr>
            </w:pPr>
          </w:p>
          <w:p w14:paraId="60D6A832" w14:textId="77777777" w:rsidR="005C02F0" w:rsidRDefault="005C02F0" w:rsidP="005C02F0">
            <w:pPr>
              <w:jc w:val="left"/>
              <w:rPr>
                <w:b/>
              </w:rPr>
            </w:pPr>
          </w:p>
          <w:p w14:paraId="25FF76EF" w14:textId="77777777" w:rsidR="005C02F0" w:rsidRDefault="005C02F0" w:rsidP="005C02F0">
            <w:pPr>
              <w:jc w:val="left"/>
              <w:rPr>
                <w:b/>
              </w:rPr>
            </w:pPr>
          </w:p>
          <w:p w14:paraId="54827076" w14:textId="77777777" w:rsidR="005C02F0" w:rsidRDefault="005C02F0" w:rsidP="005C02F0">
            <w:pPr>
              <w:jc w:val="left"/>
              <w:rPr>
                <w:b/>
              </w:rPr>
            </w:pPr>
          </w:p>
          <w:p w14:paraId="2B213D34" w14:textId="77777777" w:rsidR="005C02F0" w:rsidRDefault="005C02F0" w:rsidP="005C02F0">
            <w:pPr>
              <w:jc w:val="left"/>
              <w:rPr>
                <w:b/>
              </w:rPr>
            </w:pPr>
          </w:p>
          <w:p w14:paraId="3535C1AB" w14:textId="77777777" w:rsidR="005C02F0" w:rsidRPr="0064046A" w:rsidRDefault="005C02F0" w:rsidP="005C02F0">
            <w:pPr>
              <w:jc w:val="left"/>
              <w:rPr>
                <w:b/>
              </w:rPr>
            </w:pPr>
          </w:p>
        </w:tc>
        <w:tc>
          <w:tcPr>
            <w:tcW w:w="4378" w:type="dxa"/>
          </w:tcPr>
          <w:p w14:paraId="6A53856D" w14:textId="77777777" w:rsidR="005C02F0" w:rsidRPr="0064046A" w:rsidRDefault="005C02F0" w:rsidP="005C02F0">
            <w:pPr>
              <w:pStyle w:val="Heading1"/>
              <w:numPr>
                <w:ilvl w:val="0"/>
                <w:numId w:val="0"/>
              </w:numPr>
              <w:tabs>
                <w:tab w:val="clear" w:pos="720"/>
                <w:tab w:val="left" w:pos="33"/>
              </w:tabs>
            </w:pPr>
            <w:r w:rsidRPr="0064046A">
              <w:rPr>
                <w:snapToGrid w:val="0"/>
              </w:rPr>
              <w:t xml:space="preserve">an Event which any Party determines, pursuant to Section C, Part Three, paragraph 4.1.3, has had </w:t>
            </w:r>
            <w:r w:rsidRPr="0064046A">
              <w:t>or may have a significant effect on the National Electricity Transmission System including, without limitation, an Event(s) having an Operational Effect which results in, or may result in:</w:t>
            </w:r>
          </w:p>
          <w:p w14:paraId="21328B4E" w14:textId="77777777" w:rsidR="005C02F0" w:rsidRPr="0064046A" w:rsidRDefault="005C02F0" w:rsidP="005C02F0">
            <w:pPr>
              <w:pStyle w:val="Heading1"/>
              <w:numPr>
                <w:ilvl w:val="0"/>
                <w:numId w:val="0"/>
              </w:numPr>
              <w:tabs>
                <w:tab w:val="clear" w:pos="720"/>
                <w:tab w:val="left" w:pos="459"/>
              </w:tabs>
              <w:ind w:left="459" w:hanging="426"/>
            </w:pPr>
            <w:r w:rsidRPr="0064046A">
              <w:t>(a)</w:t>
            </w:r>
            <w:r w:rsidRPr="0064046A">
              <w:tab/>
              <w:t>operation of Plant and/or Apparatus either manually or automatically;</w:t>
            </w:r>
          </w:p>
          <w:p w14:paraId="2B16E79C" w14:textId="29E35E09" w:rsidR="005C02F0" w:rsidRPr="0064046A" w:rsidRDefault="005C02F0" w:rsidP="005C02F0">
            <w:pPr>
              <w:pStyle w:val="Heading1"/>
              <w:numPr>
                <w:ilvl w:val="0"/>
                <w:numId w:val="0"/>
              </w:numPr>
              <w:tabs>
                <w:tab w:val="clear" w:pos="720"/>
                <w:tab w:val="left" w:pos="459"/>
              </w:tabs>
              <w:ind w:left="459" w:hanging="426"/>
            </w:pPr>
            <w:r w:rsidRPr="0064046A">
              <w:t>(b)</w:t>
            </w:r>
            <w:r w:rsidRPr="0064046A">
              <w:tab/>
              <w:t>voltage on any part of the National Electricity Transmission System moving outside statutory limits;</w:t>
            </w:r>
          </w:p>
          <w:p w14:paraId="28C00EF6" w14:textId="6B29AAB0" w:rsidR="005C02F0" w:rsidRPr="0064046A" w:rsidRDefault="005C02F0" w:rsidP="005C02F0">
            <w:pPr>
              <w:pStyle w:val="Heading1"/>
              <w:numPr>
                <w:ilvl w:val="0"/>
                <w:numId w:val="0"/>
              </w:numPr>
              <w:tabs>
                <w:tab w:val="clear" w:pos="720"/>
                <w:tab w:val="left" w:pos="459"/>
              </w:tabs>
              <w:ind w:left="459" w:hanging="426"/>
            </w:pPr>
            <w:r w:rsidRPr="0064046A">
              <w:t>(c)</w:t>
            </w:r>
            <w:r w:rsidRPr="0064046A">
              <w:tab/>
              <w:t>frequency of any part of the National Electricity Transmission System falling outside statutory limits; or</w:t>
            </w:r>
          </w:p>
          <w:p w14:paraId="6B0AAB30" w14:textId="38861AF3" w:rsidR="005C02F0" w:rsidRPr="0064046A" w:rsidRDefault="005C02F0" w:rsidP="005C02F0">
            <w:pPr>
              <w:tabs>
                <w:tab w:val="left" w:pos="459"/>
              </w:tabs>
              <w:ind w:left="459" w:hanging="426"/>
            </w:pPr>
            <w:r w:rsidRPr="0064046A">
              <w:t>(d)</w:t>
            </w:r>
            <w:r w:rsidRPr="0064046A">
              <w:tab/>
              <w:t>instability of any part of the National Electricity Transmission System.</w:t>
            </w:r>
          </w:p>
        </w:tc>
      </w:tr>
      <w:tr w:rsidR="005C02F0" w:rsidRPr="0064046A" w14:paraId="54983898" w14:textId="77777777" w:rsidTr="004B0100">
        <w:trPr>
          <w:trHeight w:val="300"/>
        </w:trPr>
        <w:tc>
          <w:tcPr>
            <w:tcW w:w="4377" w:type="dxa"/>
          </w:tcPr>
          <w:p w14:paraId="6D7B0220" w14:textId="77777777" w:rsidR="005C02F0" w:rsidRPr="0064046A" w:rsidRDefault="005C02F0" w:rsidP="005C02F0">
            <w:pPr>
              <w:jc w:val="left"/>
              <w:rPr>
                <w:b/>
              </w:rPr>
            </w:pPr>
            <w:r w:rsidRPr="0064046A">
              <w:rPr>
                <w:b/>
              </w:rPr>
              <w:t>"Site Responsibility Schedule"</w:t>
            </w:r>
          </w:p>
        </w:tc>
        <w:tc>
          <w:tcPr>
            <w:tcW w:w="4378" w:type="dxa"/>
          </w:tcPr>
          <w:p w14:paraId="230D6995" w14:textId="77777777" w:rsidR="005C02F0" w:rsidRPr="0064046A" w:rsidRDefault="005C02F0" w:rsidP="005C02F0">
            <w:r w:rsidRPr="0064046A">
              <w:t>as defined in the Grid Code as at the Code Effective Date;</w:t>
            </w:r>
          </w:p>
        </w:tc>
      </w:tr>
      <w:tr w:rsidR="005C02F0" w:rsidRPr="0064046A" w14:paraId="77725324" w14:textId="77777777" w:rsidTr="004B0100">
        <w:trPr>
          <w:trHeight w:val="300"/>
        </w:trPr>
        <w:tc>
          <w:tcPr>
            <w:tcW w:w="4377" w:type="dxa"/>
          </w:tcPr>
          <w:p w14:paraId="6EBFF349" w14:textId="77777777" w:rsidR="005C02F0" w:rsidRPr="0064046A" w:rsidRDefault="005C02F0" w:rsidP="005C02F0">
            <w:pPr>
              <w:jc w:val="left"/>
              <w:rPr>
                <w:b/>
              </w:rPr>
            </w:pPr>
            <w:r w:rsidRPr="0064046A">
              <w:rPr>
                <w:b/>
              </w:rPr>
              <w:t>“Special Condition”</w:t>
            </w:r>
          </w:p>
        </w:tc>
        <w:tc>
          <w:tcPr>
            <w:tcW w:w="4378" w:type="dxa"/>
          </w:tcPr>
          <w:p w14:paraId="54E53014" w14:textId="77777777" w:rsidR="005C02F0" w:rsidRPr="0064046A" w:rsidRDefault="005C02F0" w:rsidP="005C02F0">
            <w:r w:rsidRPr="0064046A">
              <w:t>a special condition of a Transmission Licence;</w:t>
            </w:r>
          </w:p>
        </w:tc>
      </w:tr>
      <w:tr w:rsidR="005C02F0" w:rsidRPr="0064046A" w14:paraId="33B8BC60" w14:textId="77777777" w:rsidTr="004B0100">
        <w:trPr>
          <w:trHeight w:val="300"/>
        </w:trPr>
        <w:tc>
          <w:tcPr>
            <w:tcW w:w="4377" w:type="dxa"/>
          </w:tcPr>
          <w:p w14:paraId="77EC9126" w14:textId="77777777" w:rsidR="005C02F0" w:rsidRPr="0064046A" w:rsidRDefault="005C02F0" w:rsidP="005C02F0">
            <w:pPr>
              <w:jc w:val="left"/>
              <w:rPr>
                <w:b/>
              </w:rPr>
            </w:pPr>
            <w:r>
              <w:rPr>
                <w:b/>
              </w:rPr>
              <w:t>“SPT”</w:t>
            </w:r>
          </w:p>
        </w:tc>
        <w:tc>
          <w:tcPr>
            <w:tcW w:w="4378" w:type="dxa"/>
          </w:tcPr>
          <w:p w14:paraId="49894F6C" w14:textId="77777777" w:rsidR="005C02F0" w:rsidRPr="0064046A" w:rsidRDefault="005C02F0" w:rsidP="005C02F0">
            <w:r>
              <w:t xml:space="preserve">means SP Transmission plc (No </w:t>
            </w:r>
            <w:r w:rsidRPr="00514C84">
              <w:t>SC189126</w:t>
            </w:r>
            <w:r>
              <w:t xml:space="preserve">) whose registered office is at </w:t>
            </w:r>
            <w:r w:rsidRPr="00514C84">
              <w:t xml:space="preserve">Ochil House, 10 Technology Avenue, Hamilton </w:t>
            </w:r>
            <w:proofErr w:type="spellStart"/>
            <w:r w:rsidRPr="00514C84">
              <w:t>Int'L</w:t>
            </w:r>
            <w:proofErr w:type="spellEnd"/>
            <w:r w:rsidRPr="00514C84">
              <w:t xml:space="preserve"> Technology Park, Blantyre, Scotland, G72 0HT</w:t>
            </w:r>
            <w:r>
              <w:t>;</w:t>
            </w:r>
          </w:p>
        </w:tc>
      </w:tr>
      <w:tr w:rsidR="005C02F0" w:rsidRPr="0064046A" w14:paraId="209200C9" w14:textId="77777777" w:rsidTr="004B0100">
        <w:trPr>
          <w:trHeight w:val="300"/>
        </w:trPr>
        <w:tc>
          <w:tcPr>
            <w:tcW w:w="4377" w:type="dxa"/>
          </w:tcPr>
          <w:p w14:paraId="511F760E" w14:textId="77777777" w:rsidR="005C02F0" w:rsidRPr="0064046A" w:rsidRDefault="005C02F0" w:rsidP="005C02F0">
            <w:pPr>
              <w:jc w:val="left"/>
              <w:rPr>
                <w:b/>
              </w:rPr>
            </w:pPr>
            <w:r w:rsidRPr="0064046A">
              <w:rPr>
                <w:b/>
              </w:rPr>
              <w:t>"Standard Condition"</w:t>
            </w:r>
          </w:p>
        </w:tc>
        <w:tc>
          <w:tcPr>
            <w:tcW w:w="4378" w:type="dxa"/>
          </w:tcPr>
          <w:p w14:paraId="3F00E65B" w14:textId="77777777" w:rsidR="005C02F0" w:rsidRPr="0064046A" w:rsidRDefault="005C02F0" w:rsidP="005C02F0">
            <w:r w:rsidRPr="0064046A">
              <w:t>a standard condition of Transmission Licences;</w:t>
            </w:r>
          </w:p>
        </w:tc>
      </w:tr>
      <w:tr w:rsidR="005C02F0" w:rsidRPr="0064046A" w14:paraId="1CBEFFD1" w14:textId="77777777" w:rsidTr="004B0100">
        <w:trPr>
          <w:trHeight w:val="300"/>
        </w:trPr>
        <w:tc>
          <w:tcPr>
            <w:tcW w:w="4377" w:type="dxa"/>
          </w:tcPr>
          <w:p w14:paraId="5CD10B77" w14:textId="77777777" w:rsidR="005C02F0" w:rsidRDefault="005C02F0" w:rsidP="005C02F0">
            <w:pPr>
              <w:jc w:val="left"/>
              <w:rPr>
                <w:b/>
              </w:rPr>
            </w:pPr>
            <w:r w:rsidRPr="0064046A">
              <w:rPr>
                <w:b/>
              </w:rPr>
              <w:t>"Standard Planning Data"</w:t>
            </w:r>
          </w:p>
          <w:p w14:paraId="5AB1B32A" w14:textId="77777777" w:rsidR="005C02F0" w:rsidRPr="00F30275" w:rsidRDefault="005C02F0" w:rsidP="005C02F0">
            <w:pPr>
              <w:rPr>
                <w:b/>
              </w:rPr>
            </w:pPr>
          </w:p>
        </w:tc>
        <w:tc>
          <w:tcPr>
            <w:tcW w:w="4378" w:type="dxa"/>
          </w:tcPr>
          <w:p w14:paraId="6E33316A" w14:textId="77777777" w:rsidR="005C02F0" w:rsidRDefault="005C02F0" w:rsidP="005C02F0">
            <w:r w:rsidRPr="0064046A">
              <w:t>the data listed in Part 1 of Appendix A of the Planning Code;</w:t>
            </w:r>
          </w:p>
          <w:p w14:paraId="3CFBA392" w14:textId="77777777" w:rsidR="005C02F0" w:rsidRPr="00F30275" w:rsidRDefault="005C02F0" w:rsidP="005C02F0">
            <w:pPr>
              <w:pStyle w:val="BodyText"/>
              <w:ind w:left="34"/>
              <w:rPr>
                <w:rFonts w:cs="Arial"/>
                <w:color w:val="800080"/>
                <w:spacing w:val="-3"/>
              </w:rPr>
            </w:pPr>
          </w:p>
        </w:tc>
      </w:tr>
      <w:tr w:rsidR="005C02F0" w:rsidRPr="0064046A" w14:paraId="64F7AB90" w14:textId="77777777" w:rsidTr="004B0100">
        <w:trPr>
          <w:trHeight w:val="300"/>
        </w:trPr>
        <w:tc>
          <w:tcPr>
            <w:tcW w:w="4377" w:type="dxa"/>
          </w:tcPr>
          <w:p w14:paraId="33031239" w14:textId="77777777" w:rsidR="005C02F0" w:rsidRPr="00F30275" w:rsidRDefault="005C02F0" w:rsidP="005C02F0">
            <w:pPr>
              <w:rPr>
                <w:b/>
              </w:rPr>
            </w:pPr>
            <w:r w:rsidRPr="00F30275">
              <w:rPr>
                <w:b/>
              </w:rPr>
              <w:t>"Standard STC Modification Proposal"</w:t>
            </w:r>
          </w:p>
        </w:tc>
        <w:tc>
          <w:tcPr>
            <w:tcW w:w="4378" w:type="dxa"/>
          </w:tcPr>
          <w:p w14:paraId="5AE02BA8" w14:textId="77777777" w:rsidR="005C02F0" w:rsidRPr="00A46938" w:rsidRDefault="005C02F0" w:rsidP="005C02F0">
            <w:pPr>
              <w:pStyle w:val="BodyText"/>
              <w:ind w:left="34"/>
              <w:rPr>
                <w:color w:val="800080"/>
                <w:spacing w:val="-3"/>
              </w:rPr>
            </w:pPr>
            <w:r w:rsidRPr="00B6470B">
              <w:t xml:space="preserve">means an STC Modification Proposal which does not fall within a Significant Code Review, satisfy the Self Governance Criteria or the Fast </w:t>
            </w:r>
            <w:r w:rsidRPr="00B6470B">
              <w:lastRenderedPageBreak/>
              <w:t>Track Criteria which shall be dealt with in accordance with Section B paragraphs 7.1.4 to 7.1.6 and 7.2.1 to 7.2.6.</w:t>
            </w:r>
          </w:p>
        </w:tc>
      </w:tr>
      <w:tr w:rsidR="005C02F0" w:rsidRPr="0064046A" w14:paraId="6E0E805D" w14:textId="77777777" w:rsidTr="004B0100">
        <w:trPr>
          <w:trHeight w:val="300"/>
        </w:trPr>
        <w:tc>
          <w:tcPr>
            <w:tcW w:w="4377" w:type="dxa"/>
          </w:tcPr>
          <w:p w14:paraId="0C7DA3DC" w14:textId="77777777" w:rsidR="005C02F0" w:rsidRPr="0064046A" w:rsidRDefault="005C02F0" w:rsidP="005C02F0">
            <w:pPr>
              <w:jc w:val="left"/>
              <w:rPr>
                <w:b/>
              </w:rPr>
            </w:pPr>
            <w:r w:rsidRPr="0064046A">
              <w:rPr>
                <w:b/>
              </w:rPr>
              <w:lastRenderedPageBreak/>
              <w:t>"Station Demand"</w:t>
            </w:r>
          </w:p>
        </w:tc>
        <w:tc>
          <w:tcPr>
            <w:tcW w:w="4378" w:type="dxa"/>
          </w:tcPr>
          <w:p w14:paraId="4B03DBA7" w14:textId="77777777" w:rsidR="005C02F0" w:rsidRPr="0064046A" w:rsidRDefault="005C02F0" w:rsidP="005C02F0">
            <w:r w:rsidRPr="0064046A">
              <w:t>as defined in the CUSC as at Code Effective Date;</w:t>
            </w:r>
          </w:p>
        </w:tc>
      </w:tr>
      <w:tr w:rsidR="005C02F0" w:rsidRPr="0064046A" w14:paraId="775F6B15" w14:textId="77777777" w:rsidTr="004B0100">
        <w:trPr>
          <w:trHeight w:val="300"/>
        </w:trPr>
        <w:tc>
          <w:tcPr>
            <w:tcW w:w="4377" w:type="dxa"/>
          </w:tcPr>
          <w:p w14:paraId="64158D56" w14:textId="77777777" w:rsidR="005C02F0" w:rsidRPr="00F30275" w:rsidRDefault="005C02F0" w:rsidP="005C02F0">
            <w:pPr>
              <w:jc w:val="left"/>
              <w:rPr>
                <w:b/>
              </w:rPr>
            </w:pPr>
            <w:r w:rsidRPr="00F30275">
              <w:rPr>
                <w:b/>
              </w:rPr>
              <w:t>"STC Modification Fast Track Report"</w:t>
            </w:r>
          </w:p>
        </w:tc>
        <w:tc>
          <w:tcPr>
            <w:tcW w:w="4378" w:type="dxa"/>
          </w:tcPr>
          <w:p w14:paraId="29DBFC01" w14:textId="77777777" w:rsidR="005C02F0" w:rsidRPr="00F30275" w:rsidRDefault="005C02F0" w:rsidP="005C02F0">
            <w:pPr>
              <w:rPr>
                <w:rFonts w:cs="Arial"/>
              </w:rPr>
            </w:pPr>
            <w:r w:rsidRPr="00F30275">
              <w:rPr>
                <w:rFonts w:cs="Arial"/>
                <w:spacing w:val="-3"/>
              </w:rPr>
              <w:t>has the meaning set out in STCP 24-3 paragraph 2.1;</w:t>
            </w:r>
          </w:p>
        </w:tc>
      </w:tr>
      <w:tr w:rsidR="005C02F0" w:rsidRPr="0064046A" w14:paraId="1DAD1EFF" w14:textId="77777777" w:rsidTr="004B0100">
        <w:trPr>
          <w:trHeight w:val="300"/>
        </w:trPr>
        <w:tc>
          <w:tcPr>
            <w:tcW w:w="4377" w:type="dxa"/>
          </w:tcPr>
          <w:p w14:paraId="229BF1BA" w14:textId="77777777" w:rsidR="005C02F0" w:rsidRPr="00F30275" w:rsidRDefault="005C02F0" w:rsidP="005C02F0">
            <w:pPr>
              <w:jc w:val="left"/>
              <w:rPr>
                <w:rFonts w:cs="Arial"/>
              </w:rPr>
            </w:pPr>
            <w:r w:rsidRPr="00F30275">
              <w:rPr>
                <w:b/>
              </w:rPr>
              <w:t xml:space="preserve"> “STC Modification Self-Governance Report”</w:t>
            </w:r>
          </w:p>
        </w:tc>
        <w:tc>
          <w:tcPr>
            <w:tcW w:w="4378" w:type="dxa"/>
          </w:tcPr>
          <w:p w14:paraId="53953207" w14:textId="77777777" w:rsidR="005C02F0" w:rsidRPr="00F30275" w:rsidRDefault="005C02F0" w:rsidP="005C02F0">
            <w:pPr>
              <w:pStyle w:val="BodyText"/>
              <w:ind w:left="34"/>
              <w:rPr>
                <w:rFonts w:cs="Arial"/>
                <w:spacing w:val="-3"/>
              </w:rPr>
            </w:pPr>
            <w:r w:rsidRPr="00F30275">
              <w:t xml:space="preserve">has the meaning set out in Section B, sub-paragraph 7.2.6B.5; </w:t>
            </w:r>
          </w:p>
        </w:tc>
      </w:tr>
      <w:tr w:rsidR="005C02F0" w:rsidRPr="0064046A" w14:paraId="25222307" w14:textId="77777777" w:rsidTr="004B0100">
        <w:trPr>
          <w:trHeight w:val="300"/>
        </w:trPr>
        <w:tc>
          <w:tcPr>
            <w:tcW w:w="4377" w:type="dxa"/>
          </w:tcPr>
          <w:p w14:paraId="60C502B5" w14:textId="77777777" w:rsidR="005C02F0" w:rsidRPr="00AF063D" w:rsidRDefault="005C02F0" w:rsidP="005C02F0">
            <w:pPr>
              <w:jc w:val="left"/>
              <w:rPr>
                <w:b/>
              </w:rPr>
            </w:pPr>
            <w:r w:rsidRPr="00AF063D">
              <w:rPr>
                <w:b/>
              </w:rPr>
              <w:t>"STC Modification Panel Meeting"</w:t>
            </w:r>
          </w:p>
          <w:p w14:paraId="0105C907" w14:textId="77777777" w:rsidR="005C02F0" w:rsidRPr="00AF063D" w:rsidRDefault="005C02F0" w:rsidP="005C02F0">
            <w:pPr>
              <w:jc w:val="left"/>
            </w:pPr>
          </w:p>
        </w:tc>
        <w:tc>
          <w:tcPr>
            <w:tcW w:w="4378" w:type="dxa"/>
          </w:tcPr>
          <w:p w14:paraId="55FDBAE7" w14:textId="77777777" w:rsidR="005C02F0" w:rsidRPr="00AF063D" w:rsidRDefault="005C02F0" w:rsidP="005C02F0">
            <w:r w:rsidRPr="00AF063D">
              <w:t>a meeting of the STC Modification Panel as defined in Section B, sub-paragraph 6.1.2;</w:t>
            </w:r>
          </w:p>
          <w:p w14:paraId="01F813F4" w14:textId="77777777" w:rsidR="005C02F0" w:rsidRPr="00AF063D" w:rsidRDefault="005C02F0" w:rsidP="005C02F0"/>
        </w:tc>
      </w:tr>
      <w:tr w:rsidR="005C02F0" w:rsidRPr="0064046A" w14:paraId="191D0E7D" w14:textId="77777777" w:rsidTr="004B0100">
        <w:trPr>
          <w:trHeight w:val="300"/>
        </w:trPr>
        <w:tc>
          <w:tcPr>
            <w:tcW w:w="4377" w:type="dxa"/>
          </w:tcPr>
          <w:p w14:paraId="0A8F6C81" w14:textId="77777777" w:rsidR="005C02F0" w:rsidRPr="00A46938" w:rsidRDefault="005C02F0" w:rsidP="005C02F0">
            <w:pPr>
              <w:jc w:val="left"/>
            </w:pPr>
            <w:r w:rsidRPr="00AF063D">
              <w:rPr>
                <w:b/>
              </w:rPr>
              <w:t>"STC Modification Panel Self-Governance Vote"</w:t>
            </w:r>
          </w:p>
        </w:tc>
        <w:tc>
          <w:tcPr>
            <w:tcW w:w="4378" w:type="dxa"/>
          </w:tcPr>
          <w:p w14:paraId="75FA29A8" w14:textId="77777777" w:rsidR="005C02F0" w:rsidRPr="00AF063D" w:rsidRDefault="005C02F0" w:rsidP="005C02F0">
            <w:r w:rsidRPr="00A46938">
              <w:rPr>
                <w:spacing w:val="-3"/>
              </w:rPr>
              <w:t>means the vote of the STC Modification Panel undertaken pursuant to Section B paragraph 7.2.6B.10;</w:t>
            </w:r>
          </w:p>
        </w:tc>
      </w:tr>
      <w:tr w:rsidR="005C02F0" w:rsidRPr="0064046A" w14:paraId="2AD03687" w14:textId="77777777" w:rsidTr="004B0100">
        <w:trPr>
          <w:trHeight w:val="300"/>
        </w:trPr>
        <w:tc>
          <w:tcPr>
            <w:tcW w:w="4377" w:type="dxa"/>
          </w:tcPr>
          <w:p w14:paraId="0AC1A003" w14:textId="77777777" w:rsidR="005C02F0" w:rsidRPr="0064046A" w:rsidRDefault="005C02F0" w:rsidP="005C02F0">
            <w:pPr>
              <w:jc w:val="left"/>
              <w:rPr>
                <w:b/>
              </w:rPr>
            </w:pPr>
            <w:r>
              <w:rPr>
                <w:b/>
              </w:rPr>
              <w:t>"STC Modification Procedure</w:t>
            </w:r>
            <w:r w:rsidRPr="0064046A">
              <w:rPr>
                <w:b/>
              </w:rPr>
              <w:t>s"</w:t>
            </w:r>
          </w:p>
        </w:tc>
        <w:tc>
          <w:tcPr>
            <w:tcW w:w="4378" w:type="dxa"/>
          </w:tcPr>
          <w:p w14:paraId="41245B52" w14:textId="77777777" w:rsidR="005C02F0" w:rsidRPr="0064046A" w:rsidRDefault="005C02F0" w:rsidP="005C02F0">
            <w:r w:rsidRPr="0064046A">
              <w:t>the procedures to be followed in respect of amendments to the Code as set out in Section B, paragraph 7;</w:t>
            </w:r>
          </w:p>
        </w:tc>
      </w:tr>
      <w:tr w:rsidR="005C02F0" w:rsidRPr="0064046A" w14:paraId="45FF4B4A" w14:textId="77777777" w:rsidTr="004B0100">
        <w:trPr>
          <w:trHeight w:val="300"/>
        </w:trPr>
        <w:tc>
          <w:tcPr>
            <w:tcW w:w="4377" w:type="dxa"/>
          </w:tcPr>
          <w:p w14:paraId="10C89570" w14:textId="77777777" w:rsidR="005C02F0" w:rsidRPr="0064046A" w:rsidRDefault="005C02F0" w:rsidP="005C02F0">
            <w:pPr>
              <w:jc w:val="left"/>
              <w:rPr>
                <w:b/>
              </w:rPr>
            </w:pPr>
            <w:r w:rsidRPr="0064046A">
              <w:rPr>
                <w:b/>
              </w:rPr>
              <w:t>"</w:t>
            </w:r>
            <w:r>
              <w:rPr>
                <w:b/>
              </w:rPr>
              <w:t>STC Modification Proposal</w:t>
            </w:r>
            <w:r w:rsidRPr="0064046A">
              <w:rPr>
                <w:b/>
              </w:rPr>
              <w:t>"</w:t>
            </w:r>
          </w:p>
        </w:tc>
        <w:tc>
          <w:tcPr>
            <w:tcW w:w="4378" w:type="dxa"/>
          </w:tcPr>
          <w:p w14:paraId="7A19AC98" w14:textId="77777777" w:rsidR="005C02F0" w:rsidRPr="0064046A" w:rsidRDefault="005C02F0" w:rsidP="005C02F0">
            <w:r w:rsidRPr="0064046A">
              <w:t>a proposed amendment to this Code as defined at Section B, sub-paragraph 7.2.2.3;</w:t>
            </w:r>
          </w:p>
        </w:tc>
      </w:tr>
      <w:tr w:rsidR="005C02F0" w:rsidRPr="0064046A" w14:paraId="1D26D227" w14:textId="77777777" w:rsidTr="004B0100">
        <w:trPr>
          <w:trHeight w:val="300"/>
        </w:trPr>
        <w:tc>
          <w:tcPr>
            <w:tcW w:w="4377" w:type="dxa"/>
          </w:tcPr>
          <w:p w14:paraId="6DF82A53" w14:textId="77777777" w:rsidR="005C02F0" w:rsidRPr="0064046A" w:rsidRDefault="005C02F0" w:rsidP="005C02F0">
            <w:pPr>
              <w:jc w:val="left"/>
              <w:rPr>
                <w:b/>
              </w:rPr>
            </w:pPr>
            <w:r w:rsidRPr="0064046A">
              <w:rPr>
                <w:b/>
              </w:rPr>
              <w:t>"</w:t>
            </w:r>
            <w:r>
              <w:rPr>
                <w:b/>
              </w:rPr>
              <w:t>STC Modification</w:t>
            </w:r>
            <w:r w:rsidRPr="0064046A">
              <w:rPr>
                <w:b/>
              </w:rPr>
              <w:t xml:space="preserve"> Register"</w:t>
            </w:r>
          </w:p>
        </w:tc>
        <w:tc>
          <w:tcPr>
            <w:tcW w:w="4378" w:type="dxa"/>
          </w:tcPr>
          <w:p w14:paraId="647CA730" w14:textId="77777777" w:rsidR="005C02F0" w:rsidRPr="0064046A" w:rsidRDefault="005C02F0" w:rsidP="005C02F0">
            <w:r w:rsidRPr="0064046A">
              <w:t xml:space="preserve">the register established and maintained by the </w:t>
            </w:r>
            <w:r>
              <w:t>Panel</w:t>
            </w:r>
            <w:r w:rsidRPr="0064046A">
              <w:t xml:space="preserve"> Secretary in accordance with Section B, sub-paragraph 7.2.7.1;</w:t>
            </w:r>
          </w:p>
        </w:tc>
      </w:tr>
      <w:tr w:rsidR="005C02F0" w:rsidRPr="0064046A" w14:paraId="01BFCE7F" w14:textId="77777777" w:rsidTr="004B0100">
        <w:trPr>
          <w:trHeight w:val="300"/>
        </w:trPr>
        <w:tc>
          <w:tcPr>
            <w:tcW w:w="4377" w:type="dxa"/>
          </w:tcPr>
          <w:p w14:paraId="7558E35A" w14:textId="77777777" w:rsidR="005C02F0" w:rsidRPr="0064046A" w:rsidRDefault="005C02F0" w:rsidP="005C02F0">
            <w:pPr>
              <w:jc w:val="left"/>
              <w:rPr>
                <w:b/>
              </w:rPr>
            </w:pPr>
            <w:r w:rsidRPr="0064046A">
              <w:rPr>
                <w:b/>
              </w:rPr>
              <w:t>"</w:t>
            </w:r>
            <w:r>
              <w:rPr>
                <w:b/>
              </w:rPr>
              <w:t>STC Modification</w:t>
            </w:r>
            <w:r w:rsidRPr="0064046A">
              <w:rPr>
                <w:b/>
              </w:rPr>
              <w:t xml:space="preserve"> Report"</w:t>
            </w:r>
          </w:p>
        </w:tc>
        <w:tc>
          <w:tcPr>
            <w:tcW w:w="4378" w:type="dxa"/>
          </w:tcPr>
          <w:p w14:paraId="6E16F4F2" w14:textId="77777777" w:rsidR="005C02F0" w:rsidRPr="0064046A" w:rsidRDefault="005C02F0" w:rsidP="005C02F0">
            <w:r w:rsidRPr="0064046A">
              <w:t xml:space="preserve">the report in respect of a </w:t>
            </w:r>
            <w:r w:rsidRPr="00194931">
              <w:rPr>
                <w:rFonts w:cs="Arial"/>
              </w:rPr>
              <w:t>STC Modification</w:t>
            </w:r>
            <w:r>
              <w:rPr>
                <w:rFonts w:cs="Arial"/>
              </w:rPr>
              <w:t xml:space="preserve"> Proposal</w:t>
            </w:r>
            <w:r w:rsidRPr="0064046A">
              <w:t xml:space="preserve"> or any Alternative </w:t>
            </w:r>
            <w:r w:rsidRPr="00194931">
              <w:rPr>
                <w:rFonts w:cs="Arial"/>
              </w:rPr>
              <w:t>STC Modification</w:t>
            </w:r>
            <w:r w:rsidRPr="0064046A">
              <w:t xml:space="preserve"> as defined in Section B, sub-paragraph 7.2.5.11;</w:t>
            </w:r>
          </w:p>
        </w:tc>
      </w:tr>
      <w:tr w:rsidR="005C02F0" w:rsidRPr="0064046A" w14:paraId="0B518FBD" w14:textId="77777777" w:rsidTr="004B0100">
        <w:trPr>
          <w:trHeight w:val="300"/>
        </w:trPr>
        <w:tc>
          <w:tcPr>
            <w:tcW w:w="4377" w:type="dxa"/>
          </w:tcPr>
          <w:p w14:paraId="366184E0" w14:textId="77777777" w:rsidR="005C02F0" w:rsidRPr="0064046A" w:rsidRDefault="005C02F0" w:rsidP="005C02F0">
            <w:pPr>
              <w:jc w:val="left"/>
              <w:rPr>
                <w:b/>
              </w:rPr>
            </w:pPr>
            <w:r w:rsidRPr="0064046A">
              <w:rPr>
                <w:b/>
              </w:rPr>
              <w:t>"System"</w:t>
            </w:r>
          </w:p>
        </w:tc>
        <w:tc>
          <w:tcPr>
            <w:tcW w:w="4378" w:type="dxa"/>
          </w:tcPr>
          <w:p w14:paraId="56335BB2" w14:textId="77777777" w:rsidR="005C02F0" w:rsidRPr="0064046A" w:rsidRDefault="005C02F0" w:rsidP="005C02F0">
            <w:r w:rsidRPr="0064046A">
              <w:t>as defined in the CUSC as at the Code Effective Date;</w:t>
            </w:r>
          </w:p>
        </w:tc>
      </w:tr>
      <w:tr w:rsidR="005C02F0" w:rsidRPr="0064046A" w14:paraId="12F0CF82" w14:textId="77777777" w:rsidTr="004B0100">
        <w:trPr>
          <w:trHeight w:val="300"/>
        </w:trPr>
        <w:tc>
          <w:tcPr>
            <w:tcW w:w="4377" w:type="dxa"/>
          </w:tcPr>
          <w:p w14:paraId="5303F17E" w14:textId="77777777" w:rsidR="005C02F0" w:rsidRPr="0064046A" w:rsidRDefault="005C02F0" w:rsidP="005C02F0">
            <w:pPr>
              <w:jc w:val="left"/>
              <w:rPr>
                <w:b/>
              </w:rPr>
            </w:pPr>
            <w:r w:rsidRPr="0064046A">
              <w:rPr>
                <w:b/>
              </w:rPr>
              <w:t>"System Construction"</w:t>
            </w:r>
          </w:p>
        </w:tc>
        <w:tc>
          <w:tcPr>
            <w:tcW w:w="4378" w:type="dxa"/>
          </w:tcPr>
          <w:p w14:paraId="59545294" w14:textId="0BC49D3E" w:rsidR="005C02F0" w:rsidRPr="0064046A" w:rsidRDefault="005C02F0" w:rsidP="005C02F0">
            <w:r w:rsidRPr="0064046A">
              <w:t xml:space="preserve">Transmission Reinforcement Works or any other Works required to be undertaken by a Transmission Owner in order to facilitate the use or change in the use of the National Electricity Transmission System by a User; </w:t>
            </w:r>
          </w:p>
        </w:tc>
      </w:tr>
      <w:tr w:rsidR="005C02F0" w:rsidRPr="0064046A" w14:paraId="030AA5F4" w14:textId="77777777" w:rsidTr="004B0100">
        <w:trPr>
          <w:trHeight w:val="300"/>
        </w:trPr>
        <w:tc>
          <w:tcPr>
            <w:tcW w:w="4377" w:type="dxa"/>
          </w:tcPr>
          <w:p w14:paraId="3B557C9A" w14:textId="77777777" w:rsidR="005C02F0" w:rsidRPr="0064046A" w:rsidRDefault="005C02F0" w:rsidP="005C02F0">
            <w:pPr>
              <w:jc w:val="left"/>
              <w:rPr>
                <w:b/>
              </w:rPr>
            </w:pPr>
            <w:r w:rsidRPr="0064046A">
              <w:rPr>
                <w:b/>
              </w:rPr>
              <w:t>"System Construction Application"</w:t>
            </w:r>
          </w:p>
        </w:tc>
        <w:tc>
          <w:tcPr>
            <w:tcW w:w="4378" w:type="dxa"/>
          </w:tcPr>
          <w:p w14:paraId="5999F9A2" w14:textId="1158DB39" w:rsidR="005C02F0" w:rsidRPr="0064046A" w:rsidRDefault="005C02F0" w:rsidP="005C02F0">
            <w:r w:rsidRPr="0064046A">
              <w:t xml:space="preserve">an application made by </w:t>
            </w:r>
            <w:r>
              <w:t>The Company</w:t>
            </w:r>
            <w:r w:rsidRPr="0064046A">
              <w:t xml:space="preserve"> to a Transmission Owner pursuant to Section D, Part Two, paragraph 2.2 in relation to System </w:t>
            </w:r>
            <w:r w:rsidRPr="0064046A">
              <w:lastRenderedPageBreak/>
              <w:t>Construction and containing the information set out in Schedule Seven;</w:t>
            </w:r>
          </w:p>
        </w:tc>
      </w:tr>
      <w:tr w:rsidR="005C02F0" w:rsidRPr="0064046A" w14:paraId="22E78310" w14:textId="77777777" w:rsidTr="004B0100">
        <w:trPr>
          <w:trHeight w:val="300"/>
        </w:trPr>
        <w:tc>
          <w:tcPr>
            <w:tcW w:w="4377" w:type="dxa"/>
          </w:tcPr>
          <w:p w14:paraId="4A8D3CE9" w14:textId="77777777" w:rsidR="005C02F0" w:rsidRPr="0064046A" w:rsidRDefault="005C02F0" w:rsidP="005C02F0">
            <w:pPr>
              <w:jc w:val="left"/>
              <w:rPr>
                <w:b/>
              </w:rPr>
            </w:pPr>
            <w:r>
              <w:rPr>
                <w:b/>
              </w:rPr>
              <w:lastRenderedPageBreak/>
              <w:t>“System Restoration”</w:t>
            </w:r>
          </w:p>
        </w:tc>
        <w:tc>
          <w:tcPr>
            <w:tcW w:w="4378" w:type="dxa"/>
          </w:tcPr>
          <w:p w14:paraId="27668420" w14:textId="72100DBA" w:rsidR="005C02F0" w:rsidRPr="0064046A" w:rsidRDefault="005C02F0" w:rsidP="005C02F0">
            <w:r w:rsidRPr="0064046A">
              <w:t>as defined in the Grid Code;</w:t>
            </w:r>
          </w:p>
        </w:tc>
      </w:tr>
      <w:tr w:rsidR="005C02F0" w:rsidRPr="0064046A" w14:paraId="0EB846B0" w14:textId="77777777" w:rsidTr="004B0100">
        <w:trPr>
          <w:trHeight w:val="300"/>
        </w:trPr>
        <w:tc>
          <w:tcPr>
            <w:tcW w:w="4377" w:type="dxa"/>
          </w:tcPr>
          <w:p w14:paraId="269BC293" w14:textId="77777777" w:rsidR="005C02F0" w:rsidRPr="0064046A" w:rsidRDefault="005C02F0" w:rsidP="005C02F0">
            <w:pPr>
              <w:jc w:val="left"/>
              <w:rPr>
                <w:b/>
              </w:rPr>
            </w:pPr>
            <w:r w:rsidRPr="0064046A">
              <w:rPr>
                <w:b/>
              </w:rPr>
              <w:t>"TEC Exchange Assumption Date"</w:t>
            </w:r>
          </w:p>
        </w:tc>
        <w:tc>
          <w:tcPr>
            <w:tcW w:w="4378" w:type="dxa"/>
          </w:tcPr>
          <w:p w14:paraId="40843900" w14:textId="77777777" w:rsidR="005C02F0" w:rsidRPr="0064046A" w:rsidRDefault="005C02F0" w:rsidP="005C02F0">
            <w:r w:rsidRPr="0064046A">
              <w:t xml:space="preserve">in respect if each Transmission Owner, the date on which such Transmission Owner: </w:t>
            </w:r>
          </w:p>
          <w:p w14:paraId="2B8B864C" w14:textId="3E6B51BE" w:rsidR="005C02F0" w:rsidRPr="0064046A" w:rsidRDefault="005C02F0" w:rsidP="005C02F0">
            <w:pPr>
              <w:numPr>
                <w:ilvl w:val="0"/>
                <w:numId w:val="16"/>
              </w:numPr>
              <w:tabs>
                <w:tab w:val="clear" w:pos="720"/>
                <w:tab w:val="num" w:pos="459"/>
              </w:tabs>
              <w:ind w:left="459" w:hanging="425"/>
            </w:pPr>
            <w:r w:rsidRPr="0064046A">
              <w:t xml:space="preserve">receives TEC Exchange Planning Assumptions from </w:t>
            </w:r>
            <w:r>
              <w:t>The Company</w:t>
            </w:r>
            <w:r w:rsidRPr="0064046A">
              <w:t xml:space="preserve"> pursuant to Section D, Part Three, paragraph 2.2; or</w:t>
            </w:r>
          </w:p>
          <w:p w14:paraId="22ABEE86" w14:textId="52FD1F84" w:rsidR="005C02F0" w:rsidRPr="0064046A" w:rsidRDefault="005C02F0" w:rsidP="005C02F0">
            <w:pPr>
              <w:numPr>
                <w:ilvl w:val="0"/>
                <w:numId w:val="16"/>
              </w:numPr>
              <w:tabs>
                <w:tab w:val="clear" w:pos="720"/>
                <w:tab w:val="num" w:pos="459"/>
              </w:tabs>
              <w:ind w:left="459" w:hanging="425"/>
            </w:pPr>
            <w:r w:rsidRPr="0064046A">
              <w:t xml:space="preserve">receives notice that </w:t>
            </w:r>
            <w:r>
              <w:t>The Company</w:t>
            </w:r>
            <w:r w:rsidRPr="0064046A">
              <w:t xml:space="preserve"> does not intent to generate a set of Construction Planning Assumptions under Section D, Part Two, paragraph 2.3,</w:t>
            </w:r>
          </w:p>
          <w:p w14:paraId="38EA4726" w14:textId="121D5881" w:rsidR="005C02F0" w:rsidRPr="0064046A" w:rsidRDefault="005C02F0" w:rsidP="005C02F0">
            <w:r w:rsidRPr="0064046A">
              <w:t xml:space="preserve">in relation to </w:t>
            </w:r>
            <w:r>
              <w:t>The Company</w:t>
            </w:r>
            <w:r w:rsidRPr="0064046A">
              <w:t xml:space="preserve"> TEC Exchange Rate Application to which such TEC Exchange Planning Assumption apply;</w:t>
            </w:r>
          </w:p>
        </w:tc>
      </w:tr>
      <w:tr w:rsidR="005C02F0" w:rsidRPr="0064046A" w14:paraId="0AF819A3" w14:textId="77777777" w:rsidTr="004B0100">
        <w:trPr>
          <w:trHeight w:val="300"/>
        </w:trPr>
        <w:tc>
          <w:tcPr>
            <w:tcW w:w="4377" w:type="dxa"/>
          </w:tcPr>
          <w:p w14:paraId="4E7C8529" w14:textId="77777777" w:rsidR="005C02F0" w:rsidRPr="0064046A" w:rsidRDefault="005C02F0" w:rsidP="005C02F0">
            <w:pPr>
              <w:jc w:val="left"/>
              <w:rPr>
                <w:b/>
              </w:rPr>
            </w:pPr>
            <w:r w:rsidRPr="0064046A">
              <w:rPr>
                <w:b/>
              </w:rPr>
              <w:t>"TEC Exchange Party"</w:t>
            </w:r>
          </w:p>
        </w:tc>
        <w:tc>
          <w:tcPr>
            <w:tcW w:w="4378" w:type="dxa"/>
          </w:tcPr>
          <w:p w14:paraId="1A0D4AB7" w14:textId="77777777" w:rsidR="005C02F0" w:rsidRPr="0064046A" w:rsidRDefault="005C02F0" w:rsidP="005C02F0">
            <w:r w:rsidRPr="0064046A">
              <w:t>as defined in Section D, Part Three, paragraph 1.1;</w:t>
            </w:r>
          </w:p>
        </w:tc>
      </w:tr>
      <w:tr w:rsidR="005C02F0" w:rsidRPr="0064046A" w14:paraId="79AEAD88" w14:textId="77777777" w:rsidTr="004B0100">
        <w:trPr>
          <w:trHeight w:val="300"/>
        </w:trPr>
        <w:tc>
          <w:tcPr>
            <w:tcW w:w="4377" w:type="dxa"/>
          </w:tcPr>
          <w:p w14:paraId="6AFC3CCE" w14:textId="77777777" w:rsidR="005C02F0" w:rsidRPr="0064046A" w:rsidRDefault="005C02F0" w:rsidP="005C02F0">
            <w:pPr>
              <w:jc w:val="left"/>
              <w:rPr>
                <w:b/>
              </w:rPr>
            </w:pPr>
            <w:r w:rsidRPr="0064046A">
              <w:rPr>
                <w:b/>
              </w:rPr>
              <w:t>"TEC Exchange Planning Assumption"</w:t>
            </w:r>
          </w:p>
        </w:tc>
        <w:tc>
          <w:tcPr>
            <w:tcW w:w="4378" w:type="dxa"/>
          </w:tcPr>
          <w:p w14:paraId="69B5ACAF" w14:textId="77777777" w:rsidR="005C02F0" w:rsidRPr="0064046A" w:rsidRDefault="005C02F0" w:rsidP="005C02F0">
            <w:r w:rsidRPr="0064046A">
              <w:t>as defined in Section D, Part Three, paragraph 2.1;</w:t>
            </w:r>
          </w:p>
        </w:tc>
      </w:tr>
      <w:tr w:rsidR="005C02F0" w:rsidRPr="0064046A" w14:paraId="70D4CA2E" w14:textId="77777777" w:rsidTr="004B0100">
        <w:trPr>
          <w:trHeight w:val="300"/>
        </w:trPr>
        <w:tc>
          <w:tcPr>
            <w:tcW w:w="4377" w:type="dxa"/>
          </w:tcPr>
          <w:p w14:paraId="3D443331" w14:textId="77777777" w:rsidR="005C02F0" w:rsidRPr="0064046A" w:rsidRDefault="005C02F0" w:rsidP="005C02F0">
            <w:pPr>
              <w:jc w:val="left"/>
              <w:rPr>
                <w:b/>
              </w:rPr>
            </w:pPr>
            <w:r w:rsidRPr="0064046A">
              <w:rPr>
                <w:b/>
              </w:rPr>
              <w:t>"TEC Trade"</w:t>
            </w:r>
          </w:p>
        </w:tc>
        <w:tc>
          <w:tcPr>
            <w:tcW w:w="4378" w:type="dxa"/>
          </w:tcPr>
          <w:p w14:paraId="7C6CB125" w14:textId="77777777" w:rsidR="005C02F0" w:rsidRPr="0064046A" w:rsidRDefault="005C02F0" w:rsidP="005C02F0">
            <w:r w:rsidRPr="0064046A">
              <w:t>as defined in the CUSC as of the Code Effective Date;</w:t>
            </w:r>
          </w:p>
        </w:tc>
      </w:tr>
      <w:tr w:rsidR="005C02F0" w:rsidRPr="0064046A" w14:paraId="7F9C9B56" w14:textId="77777777" w:rsidTr="004B0100">
        <w:trPr>
          <w:trHeight w:val="300"/>
        </w:trPr>
        <w:tc>
          <w:tcPr>
            <w:tcW w:w="4377" w:type="dxa"/>
          </w:tcPr>
          <w:p w14:paraId="5D4161B9" w14:textId="71075DAA" w:rsidR="005C02F0" w:rsidRPr="0064046A" w:rsidRDefault="005C02F0" w:rsidP="005C02F0">
            <w:pPr>
              <w:jc w:val="left"/>
              <w:rPr>
                <w:b/>
                <w:bCs/>
              </w:rPr>
            </w:pPr>
            <w:r w:rsidRPr="2F592808">
              <w:rPr>
                <w:b/>
                <w:bCs/>
              </w:rPr>
              <w:t>"Tests"</w:t>
            </w:r>
          </w:p>
          <w:p w14:paraId="1B52E1AD" w14:textId="7DA6D61B" w:rsidR="005C02F0" w:rsidRPr="0064046A" w:rsidRDefault="005C02F0" w:rsidP="005C02F0">
            <w:pPr>
              <w:jc w:val="left"/>
              <w:rPr>
                <w:b/>
                <w:bCs/>
              </w:rPr>
            </w:pPr>
          </w:p>
          <w:p w14:paraId="2E5D3CB9" w14:textId="780B74D9" w:rsidR="005C02F0" w:rsidRPr="0064046A" w:rsidRDefault="005C02F0" w:rsidP="005C02F0">
            <w:pPr>
              <w:jc w:val="left"/>
              <w:rPr>
                <w:b/>
                <w:bCs/>
              </w:rPr>
            </w:pPr>
          </w:p>
        </w:tc>
        <w:tc>
          <w:tcPr>
            <w:tcW w:w="4378" w:type="dxa"/>
          </w:tcPr>
          <w:p w14:paraId="49EF6258" w14:textId="636BF485" w:rsidR="005C02F0" w:rsidRPr="0064046A" w:rsidRDefault="005C02F0" w:rsidP="005C02F0">
            <w:r>
              <w:t>tests involving simulating conditions or the controlled application of irregular, unusual or extreme conditions on a Transmission System or any part of a Transmission System or any other tests of a minor nature but which do not include commissioning or re-commissioning tests (and "</w:t>
            </w:r>
            <w:r w:rsidRPr="7CB737A2">
              <w:rPr>
                <w:b/>
                <w:bCs/>
              </w:rPr>
              <w:t>Testing</w:t>
            </w:r>
            <w:r>
              <w:t>" shall be construed accordingly);</w:t>
            </w:r>
          </w:p>
        </w:tc>
      </w:tr>
      <w:tr w:rsidR="005C02F0" w14:paraId="041BD170" w14:textId="77777777" w:rsidTr="004B0100">
        <w:trPr>
          <w:trHeight w:val="300"/>
        </w:trPr>
        <w:tc>
          <w:tcPr>
            <w:tcW w:w="4377" w:type="dxa"/>
          </w:tcPr>
          <w:p w14:paraId="45DCFA13" w14:textId="1BEA2123" w:rsidR="005C02F0" w:rsidRDefault="005C02F0" w:rsidP="005C02F0">
            <w:pPr>
              <w:jc w:val="left"/>
              <w:rPr>
                <w:b/>
                <w:bCs/>
              </w:rPr>
            </w:pPr>
            <w:r w:rsidRPr="7CB737A2">
              <w:rPr>
                <w:b/>
                <w:bCs/>
              </w:rPr>
              <w:t>"The Company"</w:t>
            </w:r>
          </w:p>
        </w:tc>
        <w:tc>
          <w:tcPr>
            <w:tcW w:w="4378" w:type="dxa"/>
          </w:tcPr>
          <w:p w14:paraId="3389CF71" w14:textId="51CE9CA1" w:rsidR="005C02F0" w:rsidRPr="00AC36C3" w:rsidRDefault="005C02F0" w:rsidP="005C02F0">
            <w:r w:rsidRPr="00AC36C3">
              <w:t xml:space="preserve">has the meaning given to NESO, in its role as the designated ISOP pursuant to section 162(1) of the Energy Act 2023 and the holder of the ESO Licence and GSP Licence.; </w:t>
            </w:r>
          </w:p>
        </w:tc>
      </w:tr>
      <w:tr w:rsidR="005C02F0" w14:paraId="6B699796" w14:textId="77777777" w:rsidTr="004B0100">
        <w:trPr>
          <w:trHeight w:val="300"/>
        </w:trPr>
        <w:tc>
          <w:tcPr>
            <w:tcW w:w="4377" w:type="dxa"/>
          </w:tcPr>
          <w:p w14:paraId="2FDA2FA5" w14:textId="430B030F" w:rsidR="005C02F0" w:rsidRDefault="005C02F0" w:rsidP="005C02F0">
            <w:pPr>
              <w:jc w:val="left"/>
              <w:rPr>
                <w:b/>
                <w:bCs/>
              </w:rPr>
            </w:pPr>
            <w:r w:rsidRPr="7CB737A2">
              <w:rPr>
                <w:b/>
                <w:bCs/>
              </w:rPr>
              <w:t>“The Company Application Date”</w:t>
            </w:r>
          </w:p>
        </w:tc>
        <w:tc>
          <w:tcPr>
            <w:tcW w:w="4378" w:type="dxa"/>
          </w:tcPr>
          <w:p w14:paraId="432F2E2D" w14:textId="10D11982" w:rsidR="005C02F0" w:rsidRPr="00AC36C3" w:rsidRDefault="005C02F0" w:rsidP="005C02F0">
            <w:r w:rsidRPr="00AC36C3">
              <w:t>in respect of each Transmission Owner, the date on which such Transmission Owner receives an effective The Company Construction Application or The Company</w:t>
            </w:r>
            <w:r>
              <w:t xml:space="preserve"> </w:t>
            </w:r>
            <w:r>
              <w:lastRenderedPageBreak/>
              <w:t xml:space="preserve">Modification Application </w:t>
            </w:r>
            <w:r w:rsidRPr="00AC36C3">
              <w:t xml:space="preserve">for a </w:t>
            </w:r>
            <w:r>
              <w:t xml:space="preserve">Transmission Evaluation </w:t>
            </w:r>
            <w:r w:rsidRPr="00AC36C3">
              <w:t>in relation to a Construction Project;</w:t>
            </w:r>
          </w:p>
        </w:tc>
      </w:tr>
      <w:tr w:rsidR="005C02F0" w:rsidRPr="0064046A" w14:paraId="77269F99" w14:textId="77777777" w:rsidTr="004B0100">
        <w:trPr>
          <w:trHeight w:val="300"/>
        </w:trPr>
        <w:tc>
          <w:tcPr>
            <w:tcW w:w="4377" w:type="dxa"/>
          </w:tcPr>
          <w:p w14:paraId="4CA53103" w14:textId="1A4DD3D7" w:rsidR="005C02F0" w:rsidRDefault="005C02F0" w:rsidP="005C02F0">
            <w:pPr>
              <w:jc w:val="left"/>
              <w:rPr>
                <w:b/>
                <w:bCs/>
              </w:rPr>
            </w:pPr>
            <w:r w:rsidRPr="7CB737A2">
              <w:rPr>
                <w:b/>
                <w:bCs/>
              </w:rPr>
              <w:lastRenderedPageBreak/>
              <w:t>“The Company Charges”</w:t>
            </w:r>
          </w:p>
        </w:tc>
        <w:tc>
          <w:tcPr>
            <w:tcW w:w="4378" w:type="dxa"/>
          </w:tcPr>
          <w:p w14:paraId="2BB429E4" w14:textId="77777777" w:rsidR="005C02F0" w:rsidRDefault="005C02F0" w:rsidP="005C02F0">
            <w:r>
              <w:t>Charges comprising Interruption Payments, Offshore Construction Securities and Offshore Compensation Payments</w:t>
            </w:r>
          </w:p>
        </w:tc>
      </w:tr>
      <w:tr w:rsidR="005C02F0" w:rsidRPr="0064046A" w14:paraId="283D1D40" w14:textId="77777777" w:rsidTr="004B0100">
        <w:trPr>
          <w:trHeight w:val="300"/>
        </w:trPr>
        <w:tc>
          <w:tcPr>
            <w:tcW w:w="4377" w:type="dxa"/>
          </w:tcPr>
          <w:p w14:paraId="719678C5" w14:textId="3798C2F7" w:rsidR="005C02F0" w:rsidRDefault="005C02F0" w:rsidP="005C02F0">
            <w:pPr>
              <w:jc w:val="left"/>
              <w:rPr>
                <w:b/>
                <w:bCs/>
              </w:rPr>
            </w:pPr>
            <w:r w:rsidRPr="7CB737A2">
              <w:rPr>
                <w:b/>
                <w:bCs/>
              </w:rPr>
              <w:t>"The Company Connection Application"</w:t>
            </w:r>
          </w:p>
        </w:tc>
        <w:tc>
          <w:tcPr>
            <w:tcW w:w="4378" w:type="dxa"/>
          </w:tcPr>
          <w:p w14:paraId="15BEDA3D" w14:textId="76EE4279" w:rsidR="005C02F0" w:rsidRDefault="005C02F0" w:rsidP="005C02F0">
            <w:r>
              <w:t>an application made by The Company to a Transmission Owner pursuant to Section D, Part Two, paragraph 2.2 in relation to the construction of a New Connection Site and containing the information set out in Schedule Five;</w:t>
            </w:r>
          </w:p>
        </w:tc>
      </w:tr>
      <w:tr w:rsidR="005C02F0" w:rsidRPr="0064046A" w14:paraId="553A4F1A" w14:textId="77777777" w:rsidTr="004B0100">
        <w:trPr>
          <w:trHeight w:val="300"/>
        </w:trPr>
        <w:tc>
          <w:tcPr>
            <w:tcW w:w="4377" w:type="dxa"/>
          </w:tcPr>
          <w:p w14:paraId="02777CBC" w14:textId="7F592B80" w:rsidR="005C02F0" w:rsidRDefault="005C02F0" w:rsidP="005C02F0">
            <w:pPr>
              <w:jc w:val="left"/>
              <w:rPr>
                <w:b/>
                <w:bCs/>
              </w:rPr>
            </w:pPr>
            <w:r w:rsidRPr="7CB737A2">
              <w:rPr>
                <w:b/>
                <w:bCs/>
              </w:rPr>
              <w:t>"The Company Construction Application"</w:t>
            </w:r>
          </w:p>
        </w:tc>
        <w:tc>
          <w:tcPr>
            <w:tcW w:w="4378" w:type="dxa"/>
          </w:tcPr>
          <w:p w14:paraId="2BD7C469" w14:textId="77777777" w:rsidR="005C02F0" w:rsidRDefault="005C02F0" w:rsidP="005C02F0">
            <w:r>
              <w:t>as defined in Section D, Part Two, sub-paragraph 2.1.2;</w:t>
            </w:r>
          </w:p>
        </w:tc>
      </w:tr>
      <w:tr w:rsidR="005C02F0" w:rsidRPr="0064046A" w14:paraId="6C671015" w14:textId="77777777" w:rsidTr="004B0100">
        <w:trPr>
          <w:trHeight w:val="300"/>
        </w:trPr>
        <w:tc>
          <w:tcPr>
            <w:tcW w:w="4377" w:type="dxa"/>
          </w:tcPr>
          <w:p w14:paraId="01F9ADA1" w14:textId="1F9FCF58" w:rsidR="005C02F0" w:rsidRDefault="005C02F0" w:rsidP="005C02F0">
            <w:pPr>
              <w:jc w:val="left"/>
              <w:rPr>
                <w:b/>
                <w:bCs/>
              </w:rPr>
            </w:pPr>
            <w:r w:rsidRPr="7CB737A2">
              <w:rPr>
                <w:b/>
                <w:bCs/>
              </w:rPr>
              <w:t>"The Company Credit Rating"</w:t>
            </w:r>
          </w:p>
        </w:tc>
        <w:tc>
          <w:tcPr>
            <w:tcW w:w="4378" w:type="dxa"/>
          </w:tcPr>
          <w:p w14:paraId="713A580B" w14:textId="77777777" w:rsidR="005C02F0" w:rsidRDefault="005C02F0" w:rsidP="005C02F0">
            <w:r>
              <w:t>any one of the following:-</w:t>
            </w:r>
          </w:p>
          <w:p w14:paraId="0E9F3ACE" w14:textId="77777777" w:rsidR="005C02F0" w:rsidRDefault="005C02F0" w:rsidP="005C02F0">
            <w:r>
              <w:t>(a) a credit rating for long term debt of A- and A3 respectively as set by Standard and Poor’s or Moody’s respectively;</w:t>
            </w:r>
          </w:p>
          <w:p w14:paraId="5CE01CC6" w14:textId="77777777" w:rsidR="005C02F0" w:rsidRDefault="005C02F0" w:rsidP="005C02F0">
            <w:r>
              <w:t>(b) an indicative long term private credit rating of A- and A3 respectively as set by Standard and Poor’s or Moody’s as the basis of issuing senior unsecured debt;</w:t>
            </w:r>
          </w:p>
          <w:p w14:paraId="7116FB15" w14:textId="77777777" w:rsidR="005C02F0" w:rsidRDefault="005C02F0" w:rsidP="005C02F0">
            <w:r>
              <w:t>(c) a short term rating by Standard and Poor’s or Moody’s which correlates to a long term rating of A- and A3 respectively; or</w:t>
            </w:r>
          </w:p>
          <w:p w14:paraId="4BE8A3D3" w14:textId="77777777" w:rsidR="005C02F0" w:rsidRDefault="005C02F0" w:rsidP="005C02F0">
            <w:r>
              <w:t>(d)  where the Offshore Transmission Owner's licence issued under the Electricity Act 1989 requires that User to maintain a credit rating, the credit rating defined in that User’s Licence;</w:t>
            </w:r>
          </w:p>
        </w:tc>
      </w:tr>
      <w:tr w:rsidR="005C02F0" w:rsidRPr="0064046A" w14:paraId="64D03B60" w14:textId="77777777" w:rsidTr="004B0100">
        <w:trPr>
          <w:trHeight w:val="300"/>
        </w:trPr>
        <w:tc>
          <w:tcPr>
            <w:tcW w:w="4377" w:type="dxa"/>
          </w:tcPr>
          <w:p w14:paraId="2FA8E88F" w14:textId="55233520" w:rsidR="005C02F0" w:rsidRDefault="005C02F0" w:rsidP="005C02F0">
            <w:pPr>
              <w:jc w:val="left"/>
              <w:rPr>
                <w:b/>
                <w:bCs/>
              </w:rPr>
            </w:pPr>
            <w:r w:rsidRPr="7CB737A2">
              <w:rPr>
                <w:b/>
                <w:bCs/>
              </w:rPr>
              <w:t>"The Company Investment Plan"</w:t>
            </w:r>
          </w:p>
        </w:tc>
        <w:tc>
          <w:tcPr>
            <w:tcW w:w="4378" w:type="dxa"/>
          </w:tcPr>
          <w:p w14:paraId="4D95139D" w14:textId="77777777" w:rsidR="005C02F0" w:rsidRDefault="005C02F0" w:rsidP="005C02F0">
            <w:r>
              <w:t>as defined in Section D, Part One, sub-paragraph 2.1.4;</w:t>
            </w:r>
          </w:p>
        </w:tc>
      </w:tr>
      <w:tr w:rsidR="005C02F0" w:rsidRPr="0064046A" w14:paraId="03F16C91" w14:textId="77777777" w:rsidTr="004B0100">
        <w:trPr>
          <w:trHeight w:val="300"/>
        </w:trPr>
        <w:tc>
          <w:tcPr>
            <w:tcW w:w="4377" w:type="dxa"/>
          </w:tcPr>
          <w:p w14:paraId="7AC26F4F" w14:textId="5C032C29" w:rsidR="005C02F0" w:rsidRDefault="005C02F0" w:rsidP="005C02F0">
            <w:pPr>
              <w:jc w:val="left"/>
              <w:rPr>
                <w:b/>
                <w:bCs/>
              </w:rPr>
            </w:pPr>
            <w:r w:rsidRPr="7CB737A2">
              <w:rPr>
                <w:b/>
                <w:bCs/>
              </w:rPr>
              <w:t>"The Company Modification Application"</w:t>
            </w:r>
          </w:p>
        </w:tc>
        <w:tc>
          <w:tcPr>
            <w:tcW w:w="4378" w:type="dxa"/>
          </w:tcPr>
          <w:p w14:paraId="0131AEEA" w14:textId="744BF5BF" w:rsidR="005C02F0" w:rsidRDefault="005C02F0" w:rsidP="005C02F0">
            <w:r>
              <w:t>an application made by The Company to a Transmission Owner pursuant to Section D, Part Two, paragraph 2.2 in relation to the construction of a Modification and containing the information set out in Schedule Six;</w:t>
            </w:r>
          </w:p>
        </w:tc>
      </w:tr>
      <w:tr w:rsidR="005C02F0" w:rsidRPr="0064046A" w14:paraId="6AB9E46A" w14:textId="77777777" w:rsidTr="004B0100">
        <w:trPr>
          <w:trHeight w:val="300"/>
        </w:trPr>
        <w:tc>
          <w:tcPr>
            <w:tcW w:w="4377" w:type="dxa"/>
          </w:tcPr>
          <w:p w14:paraId="3FAAB7C1" w14:textId="5F4A7AAA" w:rsidR="005C02F0" w:rsidRDefault="005C02F0" w:rsidP="005C02F0">
            <w:pPr>
              <w:jc w:val="left"/>
              <w:rPr>
                <w:b/>
                <w:bCs/>
              </w:rPr>
            </w:pPr>
            <w:r w:rsidRPr="7CB737A2">
              <w:rPr>
                <w:rFonts w:cs="Arial"/>
                <w:b/>
                <w:bCs/>
              </w:rPr>
              <w:t xml:space="preserve">“The Company </w:t>
            </w:r>
            <w:r>
              <w:rPr>
                <w:rFonts w:cs="Arial"/>
                <w:b/>
                <w:bCs/>
              </w:rPr>
              <w:t xml:space="preserve">Modification Application </w:t>
            </w:r>
            <w:r w:rsidRPr="7CB737A2">
              <w:rPr>
                <w:rFonts w:cs="Arial"/>
                <w:b/>
                <w:bCs/>
              </w:rPr>
              <w:t xml:space="preserve">for a </w:t>
            </w:r>
            <w:r>
              <w:rPr>
                <w:rFonts w:cs="Arial"/>
                <w:b/>
                <w:bCs/>
              </w:rPr>
              <w:t>Transmission Evaluation”</w:t>
            </w:r>
          </w:p>
        </w:tc>
        <w:tc>
          <w:tcPr>
            <w:tcW w:w="4378" w:type="dxa"/>
          </w:tcPr>
          <w:p w14:paraId="230CBAAB" w14:textId="40CC5CBB" w:rsidR="005C02F0" w:rsidRDefault="005C02F0" w:rsidP="005C02F0">
            <w:pPr>
              <w:rPr>
                <w:rFonts w:cs="Arial"/>
              </w:rPr>
            </w:pPr>
            <w:r w:rsidRPr="132A03B7">
              <w:rPr>
                <w:rFonts w:cs="Arial"/>
              </w:rPr>
              <w:t xml:space="preserve">an application made by The Company to a Transmission Owner pursuant to Section D, Part Four, paragraph 1.1 in relation to (and inter </w:t>
            </w:r>
            <w:r w:rsidRPr="132A03B7">
              <w:rPr>
                <w:rFonts w:cs="Arial"/>
              </w:rPr>
              <w:lastRenderedPageBreak/>
              <w:t xml:space="preserve">alia assessing the impact on the </w:t>
            </w:r>
            <w:r>
              <w:t>National Electricity</w:t>
            </w:r>
            <w:r w:rsidRPr="132A03B7">
              <w:rPr>
                <w:rFonts w:cs="Arial"/>
              </w:rPr>
              <w:t xml:space="preserve">  Transmission System of) a Power Station connecting to a Distribution System and containing the information set out in Schedule 13;</w:t>
            </w:r>
          </w:p>
        </w:tc>
      </w:tr>
      <w:tr w:rsidR="005C02F0" w:rsidRPr="0064046A" w14:paraId="174275DC" w14:textId="77777777" w:rsidTr="004B0100">
        <w:trPr>
          <w:trHeight w:val="300"/>
        </w:trPr>
        <w:tc>
          <w:tcPr>
            <w:tcW w:w="4377" w:type="dxa"/>
          </w:tcPr>
          <w:p w14:paraId="51E23B82" w14:textId="030D1492" w:rsidR="005C02F0" w:rsidRPr="7CB737A2" w:rsidRDefault="005C02F0" w:rsidP="005C02F0">
            <w:pPr>
              <w:jc w:val="left"/>
              <w:rPr>
                <w:rFonts w:cs="Arial"/>
                <w:b/>
                <w:bCs/>
              </w:rPr>
            </w:pPr>
            <w:r>
              <w:rPr>
                <w:b/>
                <w:bCs/>
              </w:rPr>
              <w:lastRenderedPageBreak/>
              <w:t>“The Company Offers Out Date”</w:t>
            </w:r>
          </w:p>
        </w:tc>
        <w:tc>
          <w:tcPr>
            <w:tcW w:w="4378" w:type="dxa"/>
          </w:tcPr>
          <w:p w14:paraId="6F11C1BE" w14:textId="27DACA94" w:rsidR="005C02F0" w:rsidRPr="7CB737A2" w:rsidRDefault="005C02F0" w:rsidP="005C02F0">
            <w:pPr>
              <w:rPr>
                <w:rFonts w:cs="Arial"/>
              </w:rPr>
            </w:pPr>
            <w:r>
              <w:t>t</w:t>
            </w:r>
            <w:r w:rsidRPr="0009058B">
              <w:t xml:space="preserve">he latest date by which </w:t>
            </w:r>
            <w:r w:rsidRPr="005F60FA">
              <w:t>The Company must start to offer out its Agreements to Users as set</w:t>
            </w:r>
            <w:r w:rsidRPr="0009058B">
              <w:t xml:space="preserve"> out in the Gated Timetable</w:t>
            </w:r>
            <w:r>
              <w:t>;</w:t>
            </w:r>
          </w:p>
        </w:tc>
      </w:tr>
      <w:tr w:rsidR="005C02F0" w:rsidRPr="0064046A" w14:paraId="7833F84C" w14:textId="77777777" w:rsidTr="004B0100">
        <w:trPr>
          <w:trHeight w:val="300"/>
        </w:trPr>
        <w:tc>
          <w:tcPr>
            <w:tcW w:w="4377" w:type="dxa"/>
          </w:tcPr>
          <w:p w14:paraId="5AF8BA27" w14:textId="0647683F" w:rsidR="005C02F0" w:rsidRDefault="005C02F0" w:rsidP="005C02F0">
            <w:pPr>
              <w:jc w:val="left"/>
              <w:rPr>
                <w:b/>
                <w:bCs/>
              </w:rPr>
            </w:pPr>
            <w:r w:rsidRPr="7CB737A2">
              <w:rPr>
                <w:b/>
                <w:bCs/>
              </w:rPr>
              <w:t>The Company TEC Exchange Rate Application</w:t>
            </w:r>
          </w:p>
        </w:tc>
        <w:tc>
          <w:tcPr>
            <w:tcW w:w="4378" w:type="dxa"/>
          </w:tcPr>
          <w:p w14:paraId="31A1A4C3" w14:textId="543D9F07" w:rsidR="005C02F0" w:rsidRDefault="005C02F0" w:rsidP="005C02F0">
            <w:r>
              <w:t>an application made by The Company to a Transmission Owner pursuant to Section D, Part Three, paragraph 1.1 in relation to the calculation of a TO TEC Exchange Rate and containing the information set out in Schedule 11;</w:t>
            </w:r>
          </w:p>
        </w:tc>
      </w:tr>
      <w:tr w:rsidR="00FC7FE2" w:rsidRPr="0064046A" w14:paraId="2FF303F1" w14:textId="77777777" w:rsidTr="004B0100">
        <w:trPr>
          <w:trHeight w:val="300"/>
          <w:ins w:id="35" w:author="Steve Baker [NESO]" w:date="2025-11-03T09:17:00Z"/>
        </w:trPr>
        <w:tc>
          <w:tcPr>
            <w:tcW w:w="4377" w:type="dxa"/>
          </w:tcPr>
          <w:p w14:paraId="009DB9F1" w14:textId="7858225E" w:rsidR="00FC7FE2" w:rsidRPr="3FFDEE4D" w:rsidRDefault="00FC7FE2" w:rsidP="005C02F0">
            <w:pPr>
              <w:spacing w:line="360" w:lineRule="auto"/>
              <w:jc w:val="left"/>
              <w:rPr>
                <w:ins w:id="36" w:author="Steve Baker [NESO]" w:date="2025-11-03T09:17:00Z" w16du:dateUtc="2025-11-03T09:17:00Z"/>
                <w:rFonts w:cs="Arial"/>
                <w:b/>
                <w:bCs/>
              </w:rPr>
            </w:pPr>
            <w:ins w:id="37" w:author="Steve Baker [NESO]" w:date="2025-11-03T09:17:00Z" w16du:dateUtc="2025-11-03T09:17:00Z">
              <w:r w:rsidRPr="3FFDEE4D">
                <w:rPr>
                  <w:rFonts w:cs="Arial"/>
                  <w:b/>
                  <w:bCs/>
                </w:rPr>
                <w:t xml:space="preserve">“TO </w:t>
              </w:r>
              <w:r>
                <w:rPr>
                  <w:rFonts w:cs="Arial"/>
                  <w:b/>
                  <w:bCs/>
                </w:rPr>
                <w:t>Final Sums</w:t>
              </w:r>
              <w:r w:rsidRPr="3FFDEE4D">
                <w:rPr>
                  <w:rFonts w:cs="Arial"/>
                  <w:b/>
                  <w:bCs/>
                </w:rPr>
                <w:t>”</w:t>
              </w:r>
            </w:ins>
          </w:p>
        </w:tc>
        <w:tc>
          <w:tcPr>
            <w:tcW w:w="4378" w:type="dxa"/>
          </w:tcPr>
          <w:p w14:paraId="3DF30AD3" w14:textId="21C0D1FE" w:rsidR="00FC7FE2" w:rsidRPr="3FFDEE4D" w:rsidRDefault="006D4D6B" w:rsidP="00350CBE">
            <w:pPr>
              <w:spacing w:line="360" w:lineRule="auto"/>
              <w:rPr>
                <w:ins w:id="38" w:author="Steve Baker [NESO]" w:date="2025-11-03T09:17:00Z" w16du:dateUtc="2025-11-03T09:17:00Z"/>
                <w:rFonts w:cs="Arial"/>
              </w:rPr>
            </w:pPr>
            <w:ins w:id="39" w:author="Steve Baker" w:date="2026-01-21T16:23:00Z" w16du:dateUtc="2026-01-21T16:23:00Z">
              <w:r>
                <w:rPr>
                  <w:rFonts w:cs="Arial"/>
                </w:rPr>
                <w:t>[TBC]</w:t>
              </w:r>
            </w:ins>
          </w:p>
        </w:tc>
      </w:tr>
      <w:tr w:rsidR="005C02F0" w:rsidRPr="0064046A" w14:paraId="38736809" w14:textId="77777777" w:rsidTr="004B0100">
        <w:trPr>
          <w:trHeight w:val="300"/>
        </w:trPr>
        <w:tc>
          <w:tcPr>
            <w:tcW w:w="4377" w:type="dxa"/>
          </w:tcPr>
          <w:p w14:paraId="7CC9610F" w14:textId="59F70B22" w:rsidR="005C02F0" w:rsidRPr="0064046A" w:rsidRDefault="005C02F0" w:rsidP="005C02F0">
            <w:pPr>
              <w:spacing w:line="360" w:lineRule="auto"/>
              <w:jc w:val="left"/>
              <w:rPr>
                <w:b/>
                <w:bCs/>
              </w:rPr>
            </w:pPr>
            <w:r w:rsidRPr="3FFDEE4D">
              <w:rPr>
                <w:rFonts w:cs="Arial"/>
                <w:b/>
                <w:bCs/>
              </w:rPr>
              <w:t>“TO No Works Notice”</w:t>
            </w:r>
          </w:p>
        </w:tc>
        <w:tc>
          <w:tcPr>
            <w:tcW w:w="4378" w:type="dxa"/>
          </w:tcPr>
          <w:p w14:paraId="549D7A8D" w14:textId="20179A4C" w:rsidR="005C02F0" w:rsidRPr="0064046A" w:rsidRDefault="005C02F0" w:rsidP="00350CBE">
            <w:pPr>
              <w:spacing w:line="360" w:lineRule="auto"/>
            </w:pPr>
            <w:r w:rsidRPr="3FFDEE4D">
              <w:rPr>
                <w:rFonts w:cs="Arial"/>
              </w:rPr>
              <w:t>as defined in Section D, Part Four, paragraph 3.1;</w:t>
            </w:r>
          </w:p>
        </w:tc>
      </w:tr>
      <w:tr w:rsidR="00350CBE" w:rsidRPr="0064046A" w14:paraId="0E949671" w14:textId="77777777" w:rsidTr="004B0100">
        <w:trPr>
          <w:trHeight w:val="300"/>
        </w:trPr>
        <w:tc>
          <w:tcPr>
            <w:tcW w:w="4377" w:type="dxa"/>
          </w:tcPr>
          <w:p w14:paraId="6A89F198" w14:textId="116C5C4B" w:rsidR="00350CBE" w:rsidRPr="0064046A" w:rsidRDefault="00350CBE" w:rsidP="005C02F0">
            <w:pPr>
              <w:jc w:val="left"/>
              <w:rPr>
                <w:b/>
              </w:rPr>
            </w:pPr>
            <w:r w:rsidRPr="3FFDEE4D">
              <w:rPr>
                <w:b/>
                <w:bCs/>
              </w:rPr>
              <w:t>"TO Site Specific Charges"</w:t>
            </w:r>
          </w:p>
        </w:tc>
        <w:tc>
          <w:tcPr>
            <w:tcW w:w="4378" w:type="dxa"/>
          </w:tcPr>
          <w:p w14:paraId="490637B9" w14:textId="374940F0" w:rsidR="00350CBE" w:rsidRPr="0064046A" w:rsidRDefault="00350CBE" w:rsidP="005C02F0">
            <w:r>
              <w:t>as defined in Section E, sub-paragraph 2.1.2;</w:t>
            </w:r>
          </w:p>
        </w:tc>
      </w:tr>
      <w:tr w:rsidR="005C02F0" w:rsidRPr="0064046A" w14:paraId="3C33A649" w14:textId="77777777" w:rsidTr="004B0100">
        <w:trPr>
          <w:trHeight w:val="300"/>
        </w:trPr>
        <w:tc>
          <w:tcPr>
            <w:tcW w:w="4377" w:type="dxa"/>
          </w:tcPr>
          <w:p w14:paraId="16A6859A" w14:textId="77777777" w:rsidR="005C02F0" w:rsidRPr="0064046A" w:rsidRDefault="005C02F0" w:rsidP="005C02F0">
            <w:pPr>
              <w:jc w:val="left"/>
              <w:rPr>
                <w:b/>
              </w:rPr>
            </w:pPr>
            <w:r w:rsidRPr="0064046A">
              <w:rPr>
                <w:b/>
              </w:rPr>
              <w:t>"TO TEC Exchange Rate"</w:t>
            </w:r>
          </w:p>
        </w:tc>
        <w:tc>
          <w:tcPr>
            <w:tcW w:w="4378" w:type="dxa"/>
          </w:tcPr>
          <w:p w14:paraId="0D602337" w14:textId="2EC7296A" w:rsidR="005C02F0" w:rsidRPr="0064046A" w:rsidRDefault="005C02F0" w:rsidP="005C02F0">
            <w:r w:rsidRPr="0064046A">
              <w:t xml:space="preserve">the Transmission Entry Capacity available to a specific User as a direct result of a specific reduction in the Transmission Entry Capacity available to another User as calculated by a Transmission Owner and provided to </w:t>
            </w:r>
            <w:r>
              <w:t>The Company</w:t>
            </w:r>
            <w:r w:rsidRPr="0064046A">
              <w:t xml:space="preserve"> in accordance with Schedule 12;</w:t>
            </w:r>
          </w:p>
        </w:tc>
      </w:tr>
      <w:tr w:rsidR="005C02F0" w:rsidRPr="0064046A" w14:paraId="5394D801" w14:textId="77777777" w:rsidTr="004B0100">
        <w:trPr>
          <w:trHeight w:val="300"/>
        </w:trPr>
        <w:tc>
          <w:tcPr>
            <w:tcW w:w="4377" w:type="dxa"/>
          </w:tcPr>
          <w:p w14:paraId="247F05EE" w14:textId="77777777" w:rsidR="005C02F0" w:rsidRPr="0064046A" w:rsidRDefault="005C02F0" w:rsidP="005C02F0">
            <w:pPr>
              <w:jc w:val="left"/>
              <w:rPr>
                <w:b/>
              </w:rPr>
            </w:pPr>
            <w:r w:rsidRPr="0064046A">
              <w:rPr>
                <w:b/>
              </w:rPr>
              <w:t>"Total System"</w:t>
            </w:r>
          </w:p>
        </w:tc>
        <w:tc>
          <w:tcPr>
            <w:tcW w:w="4378" w:type="dxa"/>
          </w:tcPr>
          <w:p w14:paraId="381332E9" w14:textId="77777777" w:rsidR="005C02F0" w:rsidRPr="0064046A" w:rsidRDefault="005C02F0" w:rsidP="005C02F0">
            <w:r w:rsidRPr="0064046A">
              <w:t>the National Electricity Transmission System and all User Systems in the National Electricity Transmission System Operator Area;</w:t>
            </w:r>
          </w:p>
        </w:tc>
      </w:tr>
      <w:tr w:rsidR="005C02F0" w:rsidRPr="0064046A" w14:paraId="552CC731" w14:textId="77777777" w:rsidTr="004B0100">
        <w:trPr>
          <w:trHeight w:val="300"/>
        </w:trPr>
        <w:tc>
          <w:tcPr>
            <w:tcW w:w="4377" w:type="dxa"/>
          </w:tcPr>
          <w:p w14:paraId="102F8385" w14:textId="77777777" w:rsidR="005C02F0" w:rsidRPr="0064046A" w:rsidRDefault="005C02F0" w:rsidP="005C02F0">
            <w:pPr>
              <w:jc w:val="left"/>
              <w:rPr>
                <w:b/>
              </w:rPr>
            </w:pPr>
            <w:r w:rsidRPr="0064046A">
              <w:t>"</w:t>
            </w:r>
            <w:r w:rsidRPr="0064046A">
              <w:rPr>
                <w:b/>
              </w:rPr>
              <w:t>Total Shutdown</w:t>
            </w:r>
            <w:r w:rsidRPr="0064046A">
              <w:t>"</w:t>
            </w:r>
          </w:p>
        </w:tc>
        <w:tc>
          <w:tcPr>
            <w:tcW w:w="4378" w:type="dxa"/>
          </w:tcPr>
          <w:p w14:paraId="09D5410A" w14:textId="6FB97759" w:rsidR="005C02F0" w:rsidRPr="0064046A" w:rsidRDefault="005C02F0" w:rsidP="005C02F0">
            <w:r w:rsidRPr="0064046A">
              <w:t>as defined in the Grid Code;</w:t>
            </w:r>
          </w:p>
        </w:tc>
      </w:tr>
      <w:tr w:rsidR="005C02F0" w:rsidRPr="0064046A" w14:paraId="513DE404" w14:textId="77777777" w:rsidTr="004B0100">
        <w:trPr>
          <w:trHeight w:val="300"/>
        </w:trPr>
        <w:tc>
          <w:tcPr>
            <w:tcW w:w="4377" w:type="dxa"/>
          </w:tcPr>
          <w:p w14:paraId="31E2833C" w14:textId="77777777" w:rsidR="005C02F0" w:rsidRPr="0064046A" w:rsidRDefault="005C02F0" w:rsidP="005C02F0">
            <w:pPr>
              <w:jc w:val="left"/>
              <w:rPr>
                <w:b/>
              </w:rPr>
            </w:pPr>
            <w:r w:rsidRPr="0064046A">
              <w:rPr>
                <w:b/>
              </w:rPr>
              <w:t>"Transition Period"</w:t>
            </w:r>
          </w:p>
        </w:tc>
        <w:tc>
          <w:tcPr>
            <w:tcW w:w="4378" w:type="dxa"/>
          </w:tcPr>
          <w:p w14:paraId="59D165DE" w14:textId="77777777" w:rsidR="005C02F0" w:rsidRPr="0064046A" w:rsidRDefault="005C02F0" w:rsidP="005C02F0">
            <w:r w:rsidRPr="0064046A">
              <w:t>as defined in Standard Condition A1;</w:t>
            </w:r>
          </w:p>
        </w:tc>
      </w:tr>
      <w:tr w:rsidR="005C02F0" w:rsidRPr="0064046A" w14:paraId="1E30C89A" w14:textId="77777777" w:rsidTr="004B0100">
        <w:trPr>
          <w:trHeight w:val="300"/>
        </w:trPr>
        <w:tc>
          <w:tcPr>
            <w:tcW w:w="4377" w:type="dxa"/>
          </w:tcPr>
          <w:p w14:paraId="4E615CA5" w14:textId="77777777" w:rsidR="005C02F0" w:rsidRPr="0064046A" w:rsidRDefault="005C02F0" w:rsidP="005C02F0">
            <w:pPr>
              <w:jc w:val="left"/>
              <w:rPr>
                <w:b/>
              </w:rPr>
            </w:pPr>
            <w:r w:rsidRPr="0064046A">
              <w:rPr>
                <w:b/>
              </w:rPr>
              <w:t>"Transitional Connection Site"</w:t>
            </w:r>
          </w:p>
        </w:tc>
        <w:tc>
          <w:tcPr>
            <w:tcW w:w="4378" w:type="dxa"/>
          </w:tcPr>
          <w:p w14:paraId="082C1510" w14:textId="77777777" w:rsidR="005C02F0" w:rsidRPr="0064046A" w:rsidRDefault="005C02F0" w:rsidP="005C02F0">
            <w:r w:rsidRPr="0064046A">
              <w:t>as defined in sub-paragraph 9.1.3.1 of Section I;</w:t>
            </w:r>
          </w:p>
        </w:tc>
      </w:tr>
      <w:tr w:rsidR="005C02F0" w:rsidRPr="0064046A" w14:paraId="779885C5" w14:textId="77777777" w:rsidTr="004B0100">
        <w:trPr>
          <w:trHeight w:val="300"/>
        </w:trPr>
        <w:tc>
          <w:tcPr>
            <w:tcW w:w="4377" w:type="dxa"/>
          </w:tcPr>
          <w:p w14:paraId="508C81DA" w14:textId="77777777" w:rsidR="005C02F0" w:rsidRPr="0064046A" w:rsidRDefault="005C02F0" w:rsidP="005C02F0">
            <w:pPr>
              <w:jc w:val="left"/>
              <w:rPr>
                <w:b/>
              </w:rPr>
            </w:pPr>
            <w:r w:rsidRPr="0064046A">
              <w:rPr>
                <w:b/>
              </w:rPr>
              <w:t>"Transitional Connection Site Specification"</w:t>
            </w:r>
          </w:p>
        </w:tc>
        <w:tc>
          <w:tcPr>
            <w:tcW w:w="4378" w:type="dxa"/>
          </w:tcPr>
          <w:p w14:paraId="395E7418" w14:textId="77777777" w:rsidR="005C02F0" w:rsidRPr="0064046A" w:rsidRDefault="005C02F0" w:rsidP="005C02F0">
            <w:r w:rsidRPr="0064046A">
              <w:t>as defined in sub-paragraph 8.1.1 of Section I;</w:t>
            </w:r>
          </w:p>
        </w:tc>
      </w:tr>
      <w:tr w:rsidR="005C02F0" w:rsidRPr="0064046A" w14:paraId="4AE476B7" w14:textId="77777777" w:rsidTr="004B0100">
        <w:trPr>
          <w:trHeight w:val="300"/>
        </w:trPr>
        <w:tc>
          <w:tcPr>
            <w:tcW w:w="4377" w:type="dxa"/>
          </w:tcPr>
          <w:p w14:paraId="3150DA97" w14:textId="77777777" w:rsidR="005C02F0" w:rsidRPr="0064046A" w:rsidRDefault="005C02F0" w:rsidP="005C02F0">
            <w:pPr>
              <w:jc w:val="left"/>
              <w:rPr>
                <w:b/>
              </w:rPr>
            </w:pPr>
            <w:r w:rsidRPr="0064046A">
              <w:rPr>
                <w:b/>
              </w:rPr>
              <w:t>"Transitional Construction Planning Assumptions"</w:t>
            </w:r>
          </w:p>
        </w:tc>
        <w:tc>
          <w:tcPr>
            <w:tcW w:w="4378" w:type="dxa"/>
          </w:tcPr>
          <w:p w14:paraId="05DEAECC" w14:textId="77777777" w:rsidR="005C02F0" w:rsidRPr="0064046A" w:rsidRDefault="005C02F0" w:rsidP="005C02F0">
            <w:r w:rsidRPr="0064046A">
              <w:t>as defined in sub-paragraph 8.3.1 of Section I;</w:t>
            </w:r>
          </w:p>
        </w:tc>
      </w:tr>
      <w:tr w:rsidR="005C02F0" w:rsidRPr="0064046A" w14:paraId="5B727859" w14:textId="77777777" w:rsidTr="004B0100">
        <w:trPr>
          <w:trHeight w:val="300"/>
        </w:trPr>
        <w:tc>
          <w:tcPr>
            <w:tcW w:w="4377" w:type="dxa"/>
          </w:tcPr>
          <w:p w14:paraId="39AB2392" w14:textId="77777777" w:rsidR="005C02F0" w:rsidRPr="0064046A" w:rsidRDefault="005C02F0" w:rsidP="005C02F0">
            <w:pPr>
              <w:jc w:val="left"/>
              <w:rPr>
                <w:b/>
              </w:rPr>
            </w:pPr>
            <w:r w:rsidRPr="0064046A">
              <w:rPr>
                <w:b/>
              </w:rPr>
              <w:lastRenderedPageBreak/>
              <w:t>"Transitional Implementation Dispute"</w:t>
            </w:r>
          </w:p>
        </w:tc>
        <w:tc>
          <w:tcPr>
            <w:tcW w:w="4378" w:type="dxa"/>
          </w:tcPr>
          <w:p w14:paraId="758070C0" w14:textId="77777777" w:rsidR="005C02F0" w:rsidRPr="0064046A" w:rsidRDefault="005C02F0" w:rsidP="005C02F0">
            <w:r w:rsidRPr="0064046A">
              <w:t>as defined in paragraph 13.5 of Section I;</w:t>
            </w:r>
          </w:p>
        </w:tc>
      </w:tr>
      <w:tr w:rsidR="005C02F0" w:rsidRPr="0064046A" w14:paraId="0B7C99C0" w14:textId="77777777" w:rsidTr="004B0100">
        <w:trPr>
          <w:trHeight w:val="300"/>
        </w:trPr>
        <w:tc>
          <w:tcPr>
            <w:tcW w:w="4377" w:type="dxa"/>
          </w:tcPr>
          <w:p w14:paraId="517FDF40" w14:textId="77777777" w:rsidR="005C02F0" w:rsidRPr="0064046A" w:rsidRDefault="005C02F0" w:rsidP="005C02F0">
            <w:pPr>
              <w:jc w:val="left"/>
              <w:rPr>
                <w:b/>
              </w:rPr>
            </w:pPr>
            <w:r w:rsidRPr="0064046A">
              <w:rPr>
                <w:b/>
              </w:rPr>
              <w:t>"Transitional Investment Plans"</w:t>
            </w:r>
          </w:p>
        </w:tc>
        <w:tc>
          <w:tcPr>
            <w:tcW w:w="4378" w:type="dxa"/>
          </w:tcPr>
          <w:p w14:paraId="31A469D3" w14:textId="77777777" w:rsidR="005C02F0" w:rsidRPr="0064046A" w:rsidRDefault="005C02F0" w:rsidP="005C02F0">
            <w:r w:rsidRPr="0064046A">
              <w:t>as defined in sub-paragraph 7.1.1 of Section I;</w:t>
            </w:r>
          </w:p>
        </w:tc>
      </w:tr>
      <w:tr w:rsidR="005C02F0" w:rsidRPr="0064046A" w14:paraId="7C9914EB" w14:textId="77777777" w:rsidTr="004B0100">
        <w:trPr>
          <w:trHeight w:val="300"/>
        </w:trPr>
        <w:tc>
          <w:tcPr>
            <w:tcW w:w="4377" w:type="dxa"/>
          </w:tcPr>
          <w:p w14:paraId="462302E9" w14:textId="308BD21E" w:rsidR="005C02F0" w:rsidRPr="0064046A" w:rsidRDefault="005C02F0" w:rsidP="005C02F0">
            <w:pPr>
              <w:jc w:val="left"/>
              <w:rPr>
                <w:b/>
              </w:rPr>
            </w:pPr>
            <w:r w:rsidRPr="0064046A">
              <w:rPr>
                <w:b/>
              </w:rPr>
              <w:t xml:space="preserve">"Transitional </w:t>
            </w:r>
            <w:r>
              <w:rPr>
                <w:b/>
              </w:rPr>
              <w:t>The Company</w:t>
            </w:r>
            <w:r w:rsidRPr="0064046A">
              <w:rPr>
                <w:b/>
              </w:rPr>
              <w:t xml:space="preserve"> Investment Plan"</w:t>
            </w:r>
          </w:p>
        </w:tc>
        <w:tc>
          <w:tcPr>
            <w:tcW w:w="4378" w:type="dxa"/>
          </w:tcPr>
          <w:p w14:paraId="48338C45" w14:textId="77777777" w:rsidR="005C02F0" w:rsidRPr="0064046A" w:rsidRDefault="005C02F0" w:rsidP="005C02F0">
            <w:r w:rsidRPr="0064046A">
              <w:t>as defined in sub-paragraph 7.2.1 of Section I;</w:t>
            </w:r>
          </w:p>
        </w:tc>
      </w:tr>
      <w:tr w:rsidR="005C02F0" w:rsidRPr="0064046A" w14:paraId="3B6021B3" w14:textId="77777777" w:rsidTr="004B0100">
        <w:trPr>
          <w:trHeight w:val="300"/>
        </w:trPr>
        <w:tc>
          <w:tcPr>
            <w:tcW w:w="4377" w:type="dxa"/>
          </w:tcPr>
          <w:p w14:paraId="17C4841E" w14:textId="77777777" w:rsidR="005C02F0" w:rsidRPr="0064046A" w:rsidRDefault="005C02F0" w:rsidP="005C02F0">
            <w:pPr>
              <w:jc w:val="left"/>
              <w:rPr>
                <w:b/>
              </w:rPr>
            </w:pPr>
            <w:r w:rsidRPr="0064046A">
              <w:rPr>
                <w:b/>
              </w:rPr>
              <w:t>"Transitional Outage Plan"</w:t>
            </w:r>
          </w:p>
        </w:tc>
        <w:tc>
          <w:tcPr>
            <w:tcW w:w="4378" w:type="dxa"/>
          </w:tcPr>
          <w:p w14:paraId="690D3967" w14:textId="77777777" w:rsidR="005C02F0" w:rsidRPr="0064046A" w:rsidRDefault="005C02F0" w:rsidP="005C02F0">
            <w:r w:rsidRPr="0064046A">
              <w:t>as defined in sub-paragraph 5.1.1 of Section I;</w:t>
            </w:r>
          </w:p>
        </w:tc>
      </w:tr>
      <w:tr w:rsidR="005C02F0" w:rsidRPr="0064046A" w14:paraId="3E16F2F3" w14:textId="77777777" w:rsidTr="004B0100">
        <w:trPr>
          <w:trHeight w:val="300"/>
        </w:trPr>
        <w:tc>
          <w:tcPr>
            <w:tcW w:w="4377" w:type="dxa"/>
          </w:tcPr>
          <w:p w14:paraId="71F99E79" w14:textId="77777777" w:rsidR="005C02F0" w:rsidRPr="0064046A" w:rsidRDefault="005C02F0" w:rsidP="005C02F0">
            <w:pPr>
              <w:jc w:val="left"/>
              <w:rPr>
                <w:b/>
              </w:rPr>
            </w:pPr>
            <w:r w:rsidRPr="0064046A">
              <w:rPr>
                <w:b/>
              </w:rPr>
              <w:t>"Transitional Outage Proposal"</w:t>
            </w:r>
          </w:p>
        </w:tc>
        <w:tc>
          <w:tcPr>
            <w:tcW w:w="4378" w:type="dxa"/>
          </w:tcPr>
          <w:p w14:paraId="10418EFB" w14:textId="77777777" w:rsidR="005C02F0" w:rsidRPr="0064046A" w:rsidRDefault="005C02F0" w:rsidP="005C02F0">
            <w:r w:rsidRPr="0064046A">
              <w:t>as defined in sub-paragraph 5.2.1 of Section I;</w:t>
            </w:r>
          </w:p>
        </w:tc>
      </w:tr>
      <w:tr w:rsidR="005C02F0" w:rsidRPr="0064046A" w14:paraId="17022628" w14:textId="77777777" w:rsidTr="004B0100">
        <w:trPr>
          <w:trHeight w:val="300"/>
        </w:trPr>
        <w:tc>
          <w:tcPr>
            <w:tcW w:w="4377" w:type="dxa"/>
          </w:tcPr>
          <w:p w14:paraId="11731DDC" w14:textId="77777777" w:rsidR="005C02F0" w:rsidRPr="0064046A" w:rsidRDefault="005C02F0" w:rsidP="005C02F0">
            <w:pPr>
              <w:jc w:val="left"/>
              <w:rPr>
                <w:b/>
              </w:rPr>
            </w:pPr>
            <w:r w:rsidRPr="0064046A">
              <w:rPr>
                <w:b/>
              </w:rPr>
              <w:t>"Transitional Planning Assumptions"</w:t>
            </w:r>
          </w:p>
        </w:tc>
        <w:tc>
          <w:tcPr>
            <w:tcW w:w="4378" w:type="dxa"/>
          </w:tcPr>
          <w:p w14:paraId="084D42A3" w14:textId="77777777" w:rsidR="005C02F0" w:rsidRPr="0064046A" w:rsidRDefault="005C02F0" w:rsidP="005C02F0">
            <w:r w:rsidRPr="0064046A">
              <w:t>as defined in sub-paragraph 7.3.1 of Section I;</w:t>
            </w:r>
          </w:p>
        </w:tc>
      </w:tr>
      <w:tr w:rsidR="005C02F0" w:rsidRPr="0064046A" w14:paraId="3290F815" w14:textId="77777777" w:rsidTr="004B0100">
        <w:trPr>
          <w:trHeight w:val="300"/>
        </w:trPr>
        <w:tc>
          <w:tcPr>
            <w:tcW w:w="4377" w:type="dxa"/>
          </w:tcPr>
          <w:p w14:paraId="487E9630" w14:textId="77777777" w:rsidR="005C02F0" w:rsidRPr="0064046A" w:rsidRDefault="005C02F0" w:rsidP="005C02F0">
            <w:pPr>
              <w:jc w:val="left"/>
              <w:rPr>
                <w:b/>
              </w:rPr>
            </w:pPr>
            <w:r w:rsidRPr="0064046A">
              <w:rPr>
                <w:b/>
              </w:rPr>
              <w:t>"Transitional Services Capability Specification"</w:t>
            </w:r>
          </w:p>
        </w:tc>
        <w:tc>
          <w:tcPr>
            <w:tcW w:w="4378" w:type="dxa"/>
          </w:tcPr>
          <w:p w14:paraId="3B54781E" w14:textId="77777777" w:rsidR="005C02F0" w:rsidRPr="0064046A" w:rsidRDefault="005C02F0" w:rsidP="005C02F0">
            <w:r w:rsidRPr="0064046A">
              <w:t>as defined in paragraph 4.1 of Section I;</w:t>
            </w:r>
          </w:p>
        </w:tc>
      </w:tr>
      <w:tr w:rsidR="005C02F0" w:rsidRPr="0064046A" w14:paraId="1A134B3D" w14:textId="77777777" w:rsidTr="004B0100">
        <w:trPr>
          <w:trHeight w:val="300"/>
        </w:trPr>
        <w:tc>
          <w:tcPr>
            <w:tcW w:w="4377" w:type="dxa"/>
          </w:tcPr>
          <w:p w14:paraId="7E8A07A8" w14:textId="77777777" w:rsidR="005C02F0" w:rsidRPr="0064046A" w:rsidRDefault="005C02F0" w:rsidP="005C02F0">
            <w:pPr>
              <w:jc w:val="left"/>
              <w:rPr>
                <w:b/>
              </w:rPr>
            </w:pPr>
            <w:r w:rsidRPr="0064046A">
              <w:rPr>
                <w:b/>
              </w:rPr>
              <w:t>"Transmission"</w:t>
            </w:r>
          </w:p>
        </w:tc>
        <w:tc>
          <w:tcPr>
            <w:tcW w:w="4378" w:type="dxa"/>
          </w:tcPr>
          <w:p w14:paraId="1054A38E" w14:textId="77777777" w:rsidR="005C02F0" w:rsidRPr="0064046A" w:rsidRDefault="005C02F0" w:rsidP="005C02F0">
            <w:r w:rsidRPr="0064046A">
              <w:t xml:space="preserve"> when used in conjunction with another term relating to equipment, whether defined or not, that the associated term is to be read as being part of or directly associated with the National Electricity Transmission System and not of or with a User System;</w:t>
            </w:r>
          </w:p>
        </w:tc>
      </w:tr>
      <w:tr w:rsidR="005C02F0" w:rsidRPr="0064046A" w14:paraId="2F02FA1E" w14:textId="77777777" w:rsidTr="004B0100">
        <w:trPr>
          <w:trHeight w:val="300"/>
        </w:trPr>
        <w:tc>
          <w:tcPr>
            <w:tcW w:w="4377" w:type="dxa"/>
          </w:tcPr>
          <w:p w14:paraId="713A3607" w14:textId="77777777" w:rsidR="005C02F0" w:rsidRPr="0064046A" w:rsidRDefault="005C02F0" w:rsidP="005C02F0">
            <w:pPr>
              <w:jc w:val="left"/>
              <w:rPr>
                <w:b/>
              </w:rPr>
            </w:pPr>
            <w:r w:rsidRPr="0064046A">
              <w:rPr>
                <w:b/>
              </w:rPr>
              <w:t>"Transmission Business"</w:t>
            </w:r>
          </w:p>
        </w:tc>
        <w:tc>
          <w:tcPr>
            <w:tcW w:w="4378" w:type="dxa"/>
          </w:tcPr>
          <w:p w14:paraId="6137A6B3" w14:textId="77777777" w:rsidR="005C02F0" w:rsidRPr="0064046A" w:rsidRDefault="005C02F0" w:rsidP="005C02F0">
            <w:r w:rsidRPr="0064046A">
              <w:t>as defined in Standard Condition A1;</w:t>
            </w:r>
          </w:p>
        </w:tc>
      </w:tr>
      <w:tr w:rsidR="005C02F0" w:rsidRPr="0064046A" w14:paraId="203E9F77" w14:textId="77777777" w:rsidTr="004B0100">
        <w:trPr>
          <w:trHeight w:val="300"/>
        </w:trPr>
        <w:tc>
          <w:tcPr>
            <w:tcW w:w="4377" w:type="dxa"/>
          </w:tcPr>
          <w:p w14:paraId="2042299E" w14:textId="77777777" w:rsidR="005C02F0" w:rsidRPr="0064046A" w:rsidRDefault="005C02F0" w:rsidP="005C02F0">
            <w:pPr>
              <w:jc w:val="left"/>
              <w:rPr>
                <w:b/>
              </w:rPr>
            </w:pPr>
            <w:r w:rsidRPr="0064046A">
              <w:rPr>
                <w:b/>
              </w:rPr>
              <w:t>"Transmission Connection Asset(s)"</w:t>
            </w:r>
          </w:p>
        </w:tc>
        <w:tc>
          <w:tcPr>
            <w:tcW w:w="4378" w:type="dxa"/>
          </w:tcPr>
          <w:p w14:paraId="25434846" w14:textId="77777777" w:rsidR="005C02F0" w:rsidRPr="0064046A" w:rsidRDefault="005C02F0" w:rsidP="005C02F0">
            <w:r w:rsidRPr="0064046A">
              <w:t xml:space="preserve">the assets specified as Transmission Connection Assets: </w:t>
            </w:r>
          </w:p>
          <w:p w14:paraId="21386FE9" w14:textId="77777777" w:rsidR="005C02F0" w:rsidRPr="0064046A" w:rsidRDefault="005C02F0" w:rsidP="005C02F0">
            <w:pPr>
              <w:ind w:left="601" w:hanging="601"/>
            </w:pPr>
            <w:r w:rsidRPr="0064046A">
              <w:t xml:space="preserve">(a)     in the Connection Site Specification; and </w:t>
            </w:r>
          </w:p>
          <w:p w14:paraId="0D2A0641" w14:textId="77777777" w:rsidR="005C02F0" w:rsidRPr="0064046A" w:rsidRDefault="005C02F0" w:rsidP="005C02F0">
            <w:pPr>
              <w:ind w:left="601" w:hanging="601"/>
            </w:pPr>
            <w:r w:rsidRPr="0064046A">
              <w:t>(b)     in relation to assets still being constructed, in the relevant TO Construction Agreement;</w:t>
            </w:r>
          </w:p>
        </w:tc>
      </w:tr>
      <w:tr w:rsidR="005C02F0" w:rsidRPr="0064046A" w14:paraId="2822E011" w14:textId="77777777" w:rsidTr="004B0100">
        <w:trPr>
          <w:trHeight w:val="300"/>
        </w:trPr>
        <w:tc>
          <w:tcPr>
            <w:tcW w:w="4377" w:type="dxa"/>
          </w:tcPr>
          <w:p w14:paraId="1D786662" w14:textId="77777777" w:rsidR="005C02F0" w:rsidRPr="0064046A" w:rsidRDefault="005C02F0" w:rsidP="005C02F0">
            <w:pPr>
              <w:jc w:val="left"/>
              <w:rPr>
                <w:b/>
              </w:rPr>
            </w:pPr>
            <w:r w:rsidRPr="0064046A">
              <w:rPr>
                <w:b/>
              </w:rPr>
              <w:t>"Transmission Connection Asset Works"</w:t>
            </w:r>
          </w:p>
        </w:tc>
        <w:tc>
          <w:tcPr>
            <w:tcW w:w="4378" w:type="dxa"/>
          </w:tcPr>
          <w:p w14:paraId="2EFC8263" w14:textId="64F26B8F" w:rsidR="005C02F0" w:rsidRPr="0064046A" w:rsidRDefault="005C02F0" w:rsidP="005C02F0">
            <w:r w:rsidRPr="0064046A">
              <w:t>the works specified as such in a TO Construction Agreement</w:t>
            </w:r>
            <w:r>
              <w:t xml:space="preserve"> (</w:t>
            </w:r>
            <w:r w:rsidRPr="001330D3">
              <w:t xml:space="preserve">but excluding </w:t>
            </w:r>
            <w:r>
              <w:t>any works carried out by a User on behalf of the relevant Transmission Owner)</w:t>
            </w:r>
            <w:r w:rsidRPr="0064046A">
              <w:t>;;</w:t>
            </w:r>
          </w:p>
        </w:tc>
      </w:tr>
      <w:tr w:rsidR="005C02F0" w:rsidRPr="0064046A" w14:paraId="14AFA949" w14:textId="77777777" w:rsidTr="004B0100">
        <w:trPr>
          <w:trHeight w:val="300"/>
        </w:trPr>
        <w:tc>
          <w:tcPr>
            <w:tcW w:w="4377" w:type="dxa"/>
          </w:tcPr>
          <w:p w14:paraId="03F9B3E9" w14:textId="77777777" w:rsidR="005C02F0" w:rsidRPr="0064046A" w:rsidRDefault="005C02F0" w:rsidP="005C02F0">
            <w:pPr>
              <w:jc w:val="left"/>
              <w:rPr>
                <w:b/>
              </w:rPr>
            </w:pPr>
            <w:r w:rsidRPr="0064046A">
              <w:rPr>
                <w:b/>
              </w:rPr>
              <w:t>"Transmission Construction Works"</w:t>
            </w:r>
          </w:p>
        </w:tc>
        <w:tc>
          <w:tcPr>
            <w:tcW w:w="4378" w:type="dxa"/>
          </w:tcPr>
          <w:p w14:paraId="1D77B6E1" w14:textId="77777777" w:rsidR="005C02F0" w:rsidRPr="0064046A" w:rsidRDefault="005C02F0" w:rsidP="005C02F0">
            <w:r w:rsidRPr="0064046A">
              <w:t>as defined in Schedule Eight, sub-paragraph 1.1.3;</w:t>
            </w:r>
          </w:p>
        </w:tc>
      </w:tr>
      <w:tr w:rsidR="005C02F0" w:rsidRPr="0064046A" w14:paraId="10B8F876" w14:textId="77777777" w:rsidTr="004B0100">
        <w:trPr>
          <w:trHeight w:val="300"/>
        </w:trPr>
        <w:tc>
          <w:tcPr>
            <w:tcW w:w="4377" w:type="dxa"/>
          </w:tcPr>
          <w:p w14:paraId="31FE1D4D" w14:textId="77777777" w:rsidR="005C02F0" w:rsidRPr="0064046A" w:rsidRDefault="005C02F0" w:rsidP="005C02F0">
            <w:pPr>
              <w:jc w:val="left"/>
              <w:rPr>
                <w:b/>
              </w:rPr>
            </w:pPr>
            <w:r w:rsidRPr="0064046A">
              <w:t>“</w:t>
            </w:r>
            <w:r w:rsidRPr="0064046A">
              <w:rPr>
                <w:b/>
                <w:bCs/>
              </w:rPr>
              <w:t>Transmission</w:t>
            </w:r>
            <w:r w:rsidRPr="0064046A">
              <w:t xml:space="preserve"> </w:t>
            </w:r>
            <w:r w:rsidRPr="0064046A">
              <w:rPr>
                <w:b/>
              </w:rPr>
              <w:t>DC Converter</w:t>
            </w:r>
            <w:r w:rsidRPr="0064046A">
              <w:t>”</w:t>
            </w:r>
          </w:p>
        </w:tc>
        <w:tc>
          <w:tcPr>
            <w:tcW w:w="4378" w:type="dxa"/>
          </w:tcPr>
          <w:p w14:paraId="7CB6ED42" w14:textId="77777777" w:rsidR="005C02F0" w:rsidRPr="0064046A" w:rsidRDefault="005C02F0" w:rsidP="005C02F0">
            <w:r w:rsidRPr="0064046A">
              <w:t>As defined in the Grid Code</w:t>
            </w:r>
          </w:p>
        </w:tc>
      </w:tr>
      <w:tr w:rsidR="005C02F0" w:rsidRPr="0064046A" w14:paraId="34B860BA" w14:textId="77777777" w:rsidTr="004B0100">
        <w:trPr>
          <w:trHeight w:val="300"/>
        </w:trPr>
        <w:tc>
          <w:tcPr>
            <w:tcW w:w="4377" w:type="dxa"/>
          </w:tcPr>
          <w:p w14:paraId="23208788" w14:textId="77777777" w:rsidR="005C02F0" w:rsidRPr="0064046A" w:rsidRDefault="005C02F0" w:rsidP="005C02F0">
            <w:pPr>
              <w:jc w:val="left"/>
              <w:rPr>
                <w:b/>
              </w:rPr>
            </w:pPr>
            <w:r w:rsidRPr="0064046A">
              <w:rPr>
                <w:b/>
              </w:rPr>
              <w:t>"Transmission Derogation"</w:t>
            </w:r>
          </w:p>
        </w:tc>
        <w:tc>
          <w:tcPr>
            <w:tcW w:w="4378" w:type="dxa"/>
          </w:tcPr>
          <w:p w14:paraId="31FC3CE1" w14:textId="77777777" w:rsidR="005C02F0" w:rsidRPr="0064046A" w:rsidRDefault="005C02F0" w:rsidP="005C02F0">
            <w:r w:rsidRPr="0064046A">
              <w:t xml:space="preserve">means (a) a direction issued by the Authority relieving a Transmission Owner from the obligation under its Transmission Licence to comply with standards or requirements in accordance with which it is otherwise required to </w:t>
            </w:r>
            <w:r w:rsidRPr="0064046A">
              <w:rPr>
                <w:rStyle w:val="Emphasis"/>
                <w:i w:val="0"/>
              </w:rPr>
              <w:t>plan and develop its Transmission System</w:t>
            </w:r>
            <w:r w:rsidRPr="0064046A">
              <w:t xml:space="preserve"> </w:t>
            </w:r>
            <w:r w:rsidRPr="0064046A">
              <w:lastRenderedPageBreak/>
              <w:t>(including any conditions which apply in respect of such derogation) and/or (b) a Connect and Manage Derogation as the Context requires (and "Derogated" shall be construed accordingly);</w:t>
            </w:r>
          </w:p>
        </w:tc>
      </w:tr>
      <w:tr w:rsidR="005C02F0" w:rsidRPr="0064046A" w14:paraId="0263D803" w14:textId="77777777" w:rsidTr="004B0100">
        <w:trPr>
          <w:trHeight w:val="300"/>
        </w:trPr>
        <w:tc>
          <w:tcPr>
            <w:tcW w:w="4377" w:type="dxa"/>
          </w:tcPr>
          <w:p w14:paraId="20638302" w14:textId="0DEB9D37" w:rsidR="005C02F0" w:rsidRPr="0064046A" w:rsidRDefault="005C02F0" w:rsidP="005C02F0">
            <w:pPr>
              <w:jc w:val="left"/>
              <w:rPr>
                <w:b/>
              </w:rPr>
            </w:pPr>
            <w:r w:rsidRPr="0064046A">
              <w:rPr>
                <w:b/>
              </w:rPr>
              <w:lastRenderedPageBreak/>
              <w:t>"Transmission Entry Capacity"</w:t>
            </w:r>
          </w:p>
        </w:tc>
        <w:tc>
          <w:tcPr>
            <w:tcW w:w="4378" w:type="dxa"/>
          </w:tcPr>
          <w:p w14:paraId="24A5A97D" w14:textId="032E5EBF" w:rsidR="005C02F0" w:rsidRPr="0064046A" w:rsidRDefault="005C02F0" w:rsidP="005C02F0">
            <w:pPr>
              <w:spacing w:after="120"/>
            </w:pPr>
            <w:r w:rsidRPr="0064046A">
              <w:t xml:space="preserve">the figure specified as such for a Connection Site in a </w:t>
            </w:r>
            <w:r>
              <w:t>The Company</w:t>
            </w:r>
            <w:r w:rsidRPr="0064046A">
              <w:t xml:space="preserve"> Construction Application or </w:t>
            </w:r>
            <w:r>
              <w:t>The Company</w:t>
            </w:r>
            <w:r w:rsidRPr="0064046A">
              <w:t xml:space="preserve"> TEC Exchange Application;</w:t>
            </w:r>
          </w:p>
        </w:tc>
      </w:tr>
      <w:tr w:rsidR="005C02F0" w:rsidRPr="0064046A" w14:paraId="1C903004" w14:textId="77777777" w:rsidTr="004B0100">
        <w:trPr>
          <w:trHeight w:val="300"/>
        </w:trPr>
        <w:tc>
          <w:tcPr>
            <w:tcW w:w="4377" w:type="dxa"/>
          </w:tcPr>
          <w:p w14:paraId="31A19FEF" w14:textId="3E78B534" w:rsidR="005C02F0" w:rsidRPr="0064046A" w:rsidRDefault="005C02F0" w:rsidP="005C02F0">
            <w:pPr>
              <w:jc w:val="left"/>
              <w:rPr>
                <w:b/>
              </w:rPr>
            </w:pPr>
            <w:r>
              <w:rPr>
                <w:b/>
              </w:rPr>
              <w:t>“Transmission Evaluation”</w:t>
            </w:r>
          </w:p>
        </w:tc>
        <w:tc>
          <w:tcPr>
            <w:tcW w:w="4378" w:type="dxa"/>
          </w:tcPr>
          <w:p w14:paraId="2081546A" w14:textId="37CC70BF" w:rsidR="005C02F0" w:rsidRPr="0064046A" w:rsidRDefault="005C02F0" w:rsidP="005C02F0">
            <w:pPr>
              <w:spacing w:after="120"/>
            </w:pPr>
            <w:r>
              <w:t xml:space="preserve">the evaluation by the </w:t>
            </w:r>
            <w:r w:rsidRPr="00EC079E">
              <w:t>Transmission Owner of the impact on and reinforcements to its Transmission System</w:t>
            </w:r>
            <w:r>
              <w:t xml:space="preserve"> as a consequence of </w:t>
            </w:r>
            <w:r w:rsidRPr="00A85FDA">
              <w:t>Power Stations connecting to a Distribution System</w:t>
            </w:r>
            <w:r>
              <w:t>;</w:t>
            </w:r>
          </w:p>
        </w:tc>
      </w:tr>
      <w:tr w:rsidR="005C02F0" w:rsidRPr="0064046A" w14:paraId="1EEF64E9" w14:textId="77777777" w:rsidTr="004B0100">
        <w:trPr>
          <w:trHeight w:val="300"/>
        </w:trPr>
        <w:tc>
          <w:tcPr>
            <w:tcW w:w="4377" w:type="dxa"/>
          </w:tcPr>
          <w:p w14:paraId="21DFCA4F" w14:textId="390E1598" w:rsidR="005C02F0" w:rsidRPr="0064046A" w:rsidRDefault="005C02F0" w:rsidP="005C02F0">
            <w:pPr>
              <w:jc w:val="left"/>
              <w:rPr>
                <w:b/>
              </w:rPr>
            </w:pPr>
            <w:r w:rsidRPr="59509BEA">
              <w:rPr>
                <w:rFonts w:cs="Arial"/>
                <w:b/>
                <w:bCs/>
              </w:rPr>
              <w:t>“Transmission Evaluation  Party”</w:t>
            </w:r>
          </w:p>
        </w:tc>
        <w:tc>
          <w:tcPr>
            <w:tcW w:w="4378" w:type="dxa"/>
          </w:tcPr>
          <w:p w14:paraId="2160F04C" w14:textId="6C5F49A0" w:rsidR="005C02F0" w:rsidRPr="0064046A" w:rsidRDefault="005C02F0" w:rsidP="005C02F0">
            <w:pPr>
              <w:spacing w:after="120"/>
            </w:pPr>
            <w:r w:rsidRPr="59509BEA">
              <w:rPr>
                <w:rFonts w:cs="Arial"/>
              </w:rPr>
              <w:t>as defined in Section D, Part Four, paragraph 1.1;</w:t>
            </w:r>
          </w:p>
        </w:tc>
      </w:tr>
      <w:tr w:rsidR="005C02F0" w:rsidRPr="0064046A" w14:paraId="5D280930" w14:textId="77777777" w:rsidTr="004B0100">
        <w:trPr>
          <w:trHeight w:val="300"/>
        </w:trPr>
        <w:tc>
          <w:tcPr>
            <w:tcW w:w="4377" w:type="dxa"/>
          </w:tcPr>
          <w:p w14:paraId="4B629606" w14:textId="77777777" w:rsidR="005C02F0" w:rsidRPr="0064046A" w:rsidRDefault="005C02F0" w:rsidP="005C02F0">
            <w:pPr>
              <w:jc w:val="left"/>
              <w:rPr>
                <w:b/>
              </w:rPr>
            </w:pPr>
            <w:r w:rsidRPr="0064046A">
              <w:rPr>
                <w:b/>
              </w:rPr>
              <w:t>"Transmission Information"</w:t>
            </w:r>
          </w:p>
        </w:tc>
        <w:tc>
          <w:tcPr>
            <w:tcW w:w="4378" w:type="dxa"/>
          </w:tcPr>
          <w:p w14:paraId="20224118" w14:textId="77777777" w:rsidR="005C02F0" w:rsidRPr="0064046A" w:rsidRDefault="005C02F0" w:rsidP="005C02F0">
            <w:r w:rsidRPr="0064046A">
              <w:t>information related to the planning, development, operation or configuration of any part of a Transmission System or of the National Electricity  Transmission System, but not including User Data;</w:t>
            </w:r>
          </w:p>
        </w:tc>
      </w:tr>
      <w:tr w:rsidR="005C02F0" w:rsidRPr="0064046A" w14:paraId="62A3A028" w14:textId="77777777" w:rsidTr="004B0100">
        <w:trPr>
          <w:trHeight w:val="300"/>
        </w:trPr>
        <w:tc>
          <w:tcPr>
            <w:tcW w:w="4377" w:type="dxa"/>
          </w:tcPr>
          <w:p w14:paraId="63F55D9D" w14:textId="77777777" w:rsidR="005C02F0" w:rsidRPr="0064046A" w:rsidRDefault="005C02F0" w:rsidP="005C02F0">
            <w:pPr>
              <w:jc w:val="left"/>
              <w:rPr>
                <w:b/>
              </w:rPr>
            </w:pPr>
            <w:r w:rsidRPr="0064046A">
              <w:rPr>
                <w:b/>
              </w:rPr>
              <w:t>“Transmission Interface Agreement”</w:t>
            </w:r>
          </w:p>
        </w:tc>
        <w:tc>
          <w:tcPr>
            <w:tcW w:w="4378" w:type="dxa"/>
          </w:tcPr>
          <w:p w14:paraId="57152E72" w14:textId="77777777" w:rsidR="005C02F0" w:rsidRPr="0064046A" w:rsidRDefault="005C02F0" w:rsidP="005C02F0">
            <w:r w:rsidRPr="0064046A">
              <w:t>as defined in Schedule Fifteen;</w:t>
            </w:r>
          </w:p>
        </w:tc>
      </w:tr>
      <w:tr w:rsidR="005C02F0" w:rsidRPr="0064046A" w14:paraId="743BE89D" w14:textId="77777777" w:rsidTr="004B0100">
        <w:trPr>
          <w:trHeight w:val="300"/>
        </w:trPr>
        <w:tc>
          <w:tcPr>
            <w:tcW w:w="4377" w:type="dxa"/>
          </w:tcPr>
          <w:p w14:paraId="3A440914" w14:textId="77777777" w:rsidR="005C02F0" w:rsidRPr="0064046A" w:rsidRDefault="005C02F0" w:rsidP="005C02F0">
            <w:pPr>
              <w:jc w:val="left"/>
              <w:rPr>
                <w:b/>
              </w:rPr>
            </w:pPr>
            <w:r w:rsidRPr="0064046A">
              <w:rPr>
                <w:b/>
              </w:rPr>
              <w:t>"Transmission Interface Asset(s)"</w:t>
            </w:r>
          </w:p>
        </w:tc>
        <w:tc>
          <w:tcPr>
            <w:tcW w:w="4378" w:type="dxa"/>
          </w:tcPr>
          <w:p w14:paraId="5F1D2958" w14:textId="77777777" w:rsidR="005C02F0" w:rsidRPr="0064046A" w:rsidRDefault="005C02F0" w:rsidP="005C02F0">
            <w:r w:rsidRPr="0064046A">
              <w:t xml:space="preserve">the assets specified as Transmission Interface Assets: </w:t>
            </w:r>
          </w:p>
          <w:p w14:paraId="7CC7F014" w14:textId="77777777" w:rsidR="005C02F0" w:rsidRPr="0064046A" w:rsidRDefault="005C02F0" w:rsidP="005C02F0">
            <w:pPr>
              <w:ind w:left="601" w:hanging="601"/>
            </w:pPr>
            <w:r w:rsidRPr="0064046A">
              <w:t xml:space="preserve">(a)     in the Interface Site Specification; and </w:t>
            </w:r>
          </w:p>
          <w:p w14:paraId="1D522AAD" w14:textId="77777777" w:rsidR="005C02F0" w:rsidRPr="0064046A" w:rsidRDefault="005C02F0" w:rsidP="005C02F0">
            <w:pPr>
              <w:ind w:left="510" w:hanging="510"/>
            </w:pPr>
            <w:r w:rsidRPr="0064046A">
              <w:t>(b)     in relation to assets still being constructed, in the relevant TO Construction Agreement;</w:t>
            </w:r>
          </w:p>
        </w:tc>
      </w:tr>
      <w:tr w:rsidR="005C02F0" w:rsidRPr="0064046A" w14:paraId="67A28FFE" w14:textId="77777777" w:rsidTr="004B0100">
        <w:trPr>
          <w:trHeight w:val="300"/>
        </w:trPr>
        <w:tc>
          <w:tcPr>
            <w:tcW w:w="4377" w:type="dxa"/>
          </w:tcPr>
          <w:p w14:paraId="3957D0F6" w14:textId="77777777" w:rsidR="005C02F0" w:rsidRPr="0064046A" w:rsidRDefault="005C02F0" w:rsidP="005C02F0">
            <w:pPr>
              <w:jc w:val="left"/>
              <w:rPr>
                <w:b/>
              </w:rPr>
            </w:pPr>
            <w:r w:rsidRPr="0064046A">
              <w:rPr>
                <w:b/>
              </w:rPr>
              <w:t>“Transmission Interface Site”</w:t>
            </w:r>
          </w:p>
        </w:tc>
        <w:tc>
          <w:tcPr>
            <w:tcW w:w="4378" w:type="dxa"/>
          </w:tcPr>
          <w:p w14:paraId="78F84601" w14:textId="77777777" w:rsidR="005C02F0" w:rsidRPr="0064046A" w:rsidRDefault="005C02F0" w:rsidP="005C02F0">
            <w:r w:rsidRPr="0064046A">
              <w:t>each location at which Plant and/or Apparatus forming part of an Offshore Transmission System and Plant and/or Apparatus forming part of an Onshore Transmission System required to connect that Offshore Transmission System to the Onshore Transmission System (or vice versa) are situated</w:t>
            </w:r>
            <w:r>
              <w:t xml:space="preserve"> </w:t>
            </w:r>
            <w:r w:rsidRPr="0032110F">
              <w:t>(or, in the case of OTSDUW Build, each location that will become such from the OTSUA Transfer Time)</w:t>
            </w:r>
          </w:p>
        </w:tc>
      </w:tr>
      <w:tr w:rsidR="005C02F0" w:rsidRPr="0064046A" w14:paraId="334C21D9" w14:textId="77777777" w:rsidTr="004B0100">
        <w:trPr>
          <w:trHeight w:val="300"/>
        </w:trPr>
        <w:tc>
          <w:tcPr>
            <w:tcW w:w="4377" w:type="dxa"/>
          </w:tcPr>
          <w:p w14:paraId="627AF862" w14:textId="77777777" w:rsidR="005C02F0" w:rsidRPr="0064046A" w:rsidRDefault="005C02F0" w:rsidP="005C02F0">
            <w:pPr>
              <w:jc w:val="left"/>
              <w:rPr>
                <w:b/>
              </w:rPr>
            </w:pPr>
            <w:r w:rsidRPr="0064046A">
              <w:rPr>
                <w:b/>
              </w:rPr>
              <w:t>“Transmission Interface Site Party”</w:t>
            </w:r>
          </w:p>
        </w:tc>
        <w:tc>
          <w:tcPr>
            <w:tcW w:w="4378" w:type="dxa"/>
          </w:tcPr>
          <w:p w14:paraId="2297C422" w14:textId="77777777" w:rsidR="005C02F0" w:rsidRPr="0064046A" w:rsidRDefault="005C02F0" w:rsidP="005C02F0">
            <w:r w:rsidRPr="0064046A">
              <w:t>as defined in Section C, Part Three, sub-paragraph 3.2</w:t>
            </w:r>
          </w:p>
        </w:tc>
      </w:tr>
      <w:tr w:rsidR="005C02F0" w:rsidRPr="0064046A" w14:paraId="5B9916CC" w14:textId="77777777" w:rsidTr="004B0100">
        <w:trPr>
          <w:trHeight w:val="300"/>
        </w:trPr>
        <w:tc>
          <w:tcPr>
            <w:tcW w:w="4377" w:type="dxa"/>
          </w:tcPr>
          <w:p w14:paraId="0ABB3EFA" w14:textId="77777777" w:rsidR="005C02F0" w:rsidRPr="0064046A" w:rsidRDefault="005C02F0" w:rsidP="005C02F0">
            <w:pPr>
              <w:rPr>
                <w:b/>
              </w:rPr>
            </w:pPr>
            <w:r w:rsidRPr="0064046A">
              <w:rPr>
                <w:b/>
              </w:rPr>
              <w:lastRenderedPageBreak/>
              <w:t>“Transmission</w:t>
            </w:r>
            <w:r w:rsidRPr="0064046A">
              <w:t xml:space="preserve"> </w:t>
            </w:r>
            <w:r w:rsidRPr="0064046A">
              <w:rPr>
                <w:b/>
              </w:rPr>
              <w:t>Interface Site Specification”</w:t>
            </w:r>
          </w:p>
        </w:tc>
        <w:tc>
          <w:tcPr>
            <w:tcW w:w="4378" w:type="dxa"/>
          </w:tcPr>
          <w:p w14:paraId="4C6BB8B0" w14:textId="77777777" w:rsidR="005C02F0" w:rsidRPr="0064046A" w:rsidRDefault="005C02F0" w:rsidP="005C02F0">
            <w:r w:rsidRPr="0064046A">
              <w:t>as defined in Section D, Part One, sub-paragraph 2.7.1</w:t>
            </w:r>
          </w:p>
        </w:tc>
      </w:tr>
      <w:tr w:rsidR="005C02F0" w:rsidRPr="0064046A" w14:paraId="0E0C0A13" w14:textId="77777777" w:rsidTr="004B0100">
        <w:trPr>
          <w:trHeight w:val="300"/>
        </w:trPr>
        <w:tc>
          <w:tcPr>
            <w:tcW w:w="4377" w:type="dxa"/>
          </w:tcPr>
          <w:p w14:paraId="1B0C684D" w14:textId="77777777" w:rsidR="005C02F0" w:rsidRPr="0064046A" w:rsidRDefault="005C02F0" w:rsidP="005C02F0">
            <w:pPr>
              <w:jc w:val="left"/>
              <w:rPr>
                <w:b/>
              </w:rPr>
            </w:pPr>
            <w:r w:rsidRPr="0064046A">
              <w:rPr>
                <w:b/>
              </w:rPr>
              <w:t>"Transmission Investment Plan"</w:t>
            </w:r>
          </w:p>
        </w:tc>
        <w:tc>
          <w:tcPr>
            <w:tcW w:w="4378" w:type="dxa"/>
          </w:tcPr>
          <w:p w14:paraId="460A23CB" w14:textId="77777777" w:rsidR="005C02F0" w:rsidRPr="0064046A" w:rsidRDefault="005C02F0" w:rsidP="005C02F0">
            <w:r w:rsidRPr="0064046A">
              <w:t xml:space="preserve">the plan developed by each Transmission Owner in relation to the development and maintenance each Financial Year of its Transmission System pursuant to Section D, Part One, sub-paragraph 2.1.1 and containing those matters set out in sub-paragraph 2.1.2; </w:t>
            </w:r>
          </w:p>
        </w:tc>
      </w:tr>
      <w:tr w:rsidR="005C02F0" w:rsidRPr="0064046A" w14:paraId="0308BF1B" w14:textId="77777777" w:rsidTr="004B0100">
        <w:trPr>
          <w:trHeight w:val="300"/>
        </w:trPr>
        <w:tc>
          <w:tcPr>
            <w:tcW w:w="4377" w:type="dxa"/>
          </w:tcPr>
          <w:p w14:paraId="7EEB40E2" w14:textId="77777777" w:rsidR="005C02F0" w:rsidRPr="0064046A" w:rsidRDefault="005C02F0" w:rsidP="005C02F0">
            <w:pPr>
              <w:jc w:val="left"/>
              <w:rPr>
                <w:b/>
              </w:rPr>
            </w:pPr>
            <w:r w:rsidRPr="0064046A">
              <w:rPr>
                <w:b/>
              </w:rPr>
              <w:t>"Transmission Licence"</w:t>
            </w:r>
          </w:p>
        </w:tc>
        <w:tc>
          <w:tcPr>
            <w:tcW w:w="4378" w:type="dxa"/>
          </w:tcPr>
          <w:p w14:paraId="222510F8" w14:textId="77777777" w:rsidR="005C02F0" w:rsidRPr="0064046A" w:rsidRDefault="005C02F0" w:rsidP="005C02F0">
            <w:r w:rsidRPr="0064046A">
              <w:t>a transmission licence granted or treated as granted under section 6(1)(b) of the Act;</w:t>
            </w:r>
          </w:p>
        </w:tc>
      </w:tr>
      <w:tr w:rsidR="005C02F0" w:rsidRPr="0064046A" w14:paraId="180A15E6" w14:textId="77777777" w:rsidTr="004B0100">
        <w:trPr>
          <w:trHeight w:val="300"/>
        </w:trPr>
        <w:tc>
          <w:tcPr>
            <w:tcW w:w="4377" w:type="dxa"/>
          </w:tcPr>
          <w:p w14:paraId="01982D74" w14:textId="77777777" w:rsidR="005C02F0" w:rsidRPr="0064046A" w:rsidRDefault="005C02F0" w:rsidP="005C02F0">
            <w:pPr>
              <w:jc w:val="left"/>
              <w:rPr>
                <w:b/>
              </w:rPr>
            </w:pPr>
            <w:r w:rsidRPr="0064046A">
              <w:rPr>
                <w:b/>
              </w:rPr>
              <w:t>"Transmission Licence Conditions"</w:t>
            </w:r>
          </w:p>
        </w:tc>
        <w:tc>
          <w:tcPr>
            <w:tcW w:w="4378" w:type="dxa"/>
          </w:tcPr>
          <w:p w14:paraId="461468ED" w14:textId="77777777" w:rsidR="005C02F0" w:rsidRPr="0064046A" w:rsidRDefault="005C02F0" w:rsidP="005C02F0">
            <w:r w:rsidRPr="0064046A">
              <w:t xml:space="preserve">the conditions contained in and amended from time to time in accordance with a Transmission Licence; </w:t>
            </w:r>
          </w:p>
        </w:tc>
      </w:tr>
      <w:tr w:rsidR="005C02F0" w:rsidRPr="0064046A" w14:paraId="1A112BC2" w14:textId="77777777" w:rsidTr="004B0100">
        <w:trPr>
          <w:trHeight w:val="300"/>
        </w:trPr>
        <w:tc>
          <w:tcPr>
            <w:tcW w:w="4377" w:type="dxa"/>
          </w:tcPr>
          <w:p w14:paraId="55F6DC10" w14:textId="77777777" w:rsidR="005C02F0" w:rsidRPr="0064046A" w:rsidRDefault="005C02F0" w:rsidP="005C02F0">
            <w:pPr>
              <w:jc w:val="left"/>
              <w:rPr>
                <w:b/>
              </w:rPr>
            </w:pPr>
            <w:r w:rsidRPr="0064046A">
              <w:rPr>
                <w:b/>
              </w:rPr>
              <w:t>"Transmission Licensee"</w:t>
            </w:r>
          </w:p>
        </w:tc>
        <w:tc>
          <w:tcPr>
            <w:tcW w:w="4378" w:type="dxa"/>
          </w:tcPr>
          <w:p w14:paraId="7A6544E6" w14:textId="00075A75" w:rsidR="005C02F0" w:rsidRPr="0064046A" w:rsidRDefault="005C02F0" w:rsidP="005C02F0">
            <w:r w:rsidRPr="0064046A">
              <w:t>the holder for the time being of a Transmission Licence;</w:t>
            </w:r>
          </w:p>
        </w:tc>
      </w:tr>
      <w:tr w:rsidR="005C02F0" w:rsidRPr="0064046A" w14:paraId="473E3119" w14:textId="77777777" w:rsidTr="004B0100">
        <w:trPr>
          <w:trHeight w:val="300"/>
        </w:trPr>
        <w:tc>
          <w:tcPr>
            <w:tcW w:w="4377" w:type="dxa"/>
          </w:tcPr>
          <w:p w14:paraId="5D806648" w14:textId="77777777" w:rsidR="005C02F0" w:rsidRPr="0064046A" w:rsidRDefault="005C02F0" w:rsidP="005C02F0">
            <w:pPr>
              <w:jc w:val="left"/>
              <w:rPr>
                <w:b/>
              </w:rPr>
            </w:pPr>
            <w:r>
              <w:rPr>
                <w:b/>
              </w:rPr>
              <w:t>“Transmission Owner”</w:t>
            </w:r>
          </w:p>
        </w:tc>
        <w:tc>
          <w:tcPr>
            <w:tcW w:w="4378" w:type="dxa"/>
          </w:tcPr>
          <w:p w14:paraId="21E0C6FA" w14:textId="77777777" w:rsidR="005C02F0" w:rsidRPr="0064046A" w:rsidRDefault="005C02F0" w:rsidP="005C02F0">
            <w:r>
              <w:t>An Onshore Transmission Owner or an Offshore Transmission Owner which could include a Type 1 Transmission Owner or Type 2 Transmission Owner.</w:t>
            </w:r>
          </w:p>
        </w:tc>
      </w:tr>
      <w:tr w:rsidR="005C02F0" w:rsidRPr="0064046A" w14:paraId="17AEC834" w14:textId="77777777" w:rsidTr="004B0100">
        <w:trPr>
          <w:trHeight w:val="300"/>
        </w:trPr>
        <w:tc>
          <w:tcPr>
            <w:tcW w:w="4377" w:type="dxa"/>
          </w:tcPr>
          <w:p w14:paraId="37EE627A" w14:textId="77777777" w:rsidR="005C02F0" w:rsidRPr="0064046A" w:rsidRDefault="005C02F0" w:rsidP="005C02F0">
            <w:pPr>
              <w:jc w:val="left"/>
              <w:rPr>
                <w:b/>
              </w:rPr>
            </w:pPr>
            <w:r w:rsidRPr="0064046A">
              <w:rPr>
                <w:b/>
              </w:rPr>
              <w:t>"Transmission Owner Site"</w:t>
            </w:r>
          </w:p>
        </w:tc>
        <w:tc>
          <w:tcPr>
            <w:tcW w:w="4378" w:type="dxa"/>
          </w:tcPr>
          <w:p w14:paraId="4F44A65B" w14:textId="77777777" w:rsidR="005C02F0" w:rsidRPr="0064046A" w:rsidRDefault="005C02F0" w:rsidP="005C02F0">
            <w:r w:rsidRPr="0064046A">
              <w:t>a site owned (or occupied pursuant to a lease, licence or other agreement) by a Transmission Owner in which there is a Connection. For the avoidance of doubt, a site owned by a User but occupied by a Transmission Owner is a Transmission Owner Site;</w:t>
            </w:r>
          </w:p>
        </w:tc>
      </w:tr>
      <w:tr w:rsidR="005C02F0" w:rsidRPr="0064046A" w14:paraId="3ACC3530" w14:textId="77777777" w:rsidTr="004B0100">
        <w:trPr>
          <w:trHeight w:val="300"/>
        </w:trPr>
        <w:tc>
          <w:tcPr>
            <w:tcW w:w="4377" w:type="dxa"/>
          </w:tcPr>
          <w:p w14:paraId="27432FE2" w14:textId="77777777" w:rsidR="005C02F0" w:rsidRDefault="005C02F0" w:rsidP="005C02F0">
            <w:pPr>
              <w:jc w:val="left"/>
              <w:rPr>
                <w:b/>
              </w:rPr>
            </w:pPr>
            <w:r w:rsidRPr="0064046A">
              <w:rPr>
                <w:b/>
              </w:rPr>
              <w:t>"Transmission Reinforcement Works"</w:t>
            </w:r>
          </w:p>
          <w:p w14:paraId="5790C565" w14:textId="77777777" w:rsidR="005C02F0" w:rsidRPr="00B51AB9" w:rsidRDefault="005C02F0" w:rsidP="005C02F0"/>
        </w:tc>
        <w:tc>
          <w:tcPr>
            <w:tcW w:w="4378" w:type="dxa"/>
          </w:tcPr>
          <w:p w14:paraId="67F19ACA" w14:textId="343535FE" w:rsidR="005C02F0" w:rsidRPr="0064046A" w:rsidRDefault="005C02F0" w:rsidP="005C02F0">
            <w:r w:rsidRPr="0064046A">
              <w:t>in relation to a particular Construction Project, as defined in respect of each relevant Transmission Owner in its TO Construction Agreement</w:t>
            </w:r>
            <w:r>
              <w:t xml:space="preserve"> (</w:t>
            </w:r>
            <w:r w:rsidRPr="001330D3">
              <w:t xml:space="preserve">but excluding </w:t>
            </w:r>
            <w:bookmarkStart w:id="40" w:name="_Hlk134799613"/>
            <w:r>
              <w:t>any works carried out by a User on behalf of the relevant Transmission Owner</w:t>
            </w:r>
            <w:bookmarkEnd w:id="40"/>
            <w:r>
              <w:t>)</w:t>
            </w:r>
            <w:r w:rsidRPr="0064046A">
              <w:t>;;</w:t>
            </w:r>
          </w:p>
        </w:tc>
      </w:tr>
      <w:tr w:rsidR="005C02F0" w:rsidRPr="0064046A" w14:paraId="76AF7B0A" w14:textId="77777777" w:rsidTr="004B0100">
        <w:trPr>
          <w:trHeight w:val="300"/>
        </w:trPr>
        <w:tc>
          <w:tcPr>
            <w:tcW w:w="4377" w:type="dxa"/>
          </w:tcPr>
          <w:p w14:paraId="47214B4D" w14:textId="77777777" w:rsidR="005C02F0" w:rsidRPr="0064046A" w:rsidRDefault="005C02F0" w:rsidP="005C02F0">
            <w:pPr>
              <w:jc w:val="left"/>
              <w:rPr>
                <w:b/>
              </w:rPr>
            </w:pPr>
            <w:r w:rsidRPr="0064046A">
              <w:rPr>
                <w:b/>
              </w:rPr>
              <w:t>"Transmission Services"</w:t>
            </w:r>
          </w:p>
        </w:tc>
        <w:tc>
          <w:tcPr>
            <w:tcW w:w="4378" w:type="dxa"/>
          </w:tcPr>
          <w:p w14:paraId="6352B325" w14:textId="77777777" w:rsidR="005C02F0" w:rsidRPr="0064046A" w:rsidRDefault="005C02F0" w:rsidP="005C02F0">
            <w:r w:rsidRPr="0064046A">
              <w:t>as defined in Section C, Part One, paragraph 2;</w:t>
            </w:r>
          </w:p>
        </w:tc>
      </w:tr>
      <w:tr w:rsidR="005C02F0" w:rsidRPr="0064046A" w14:paraId="5D4730D2" w14:textId="77777777" w:rsidTr="004B0100">
        <w:trPr>
          <w:trHeight w:val="300"/>
        </w:trPr>
        <w:tc>
          <w:tcPr>
            <w:tcW w:w="4377" w:type="dxa"/>
          </w:tcPr>
          <w:p w14:paraId="45101E5A" w14:textId="77777777" w:rsidR="005C02F0" w:rsidRPr="0064046A" w:rsidRDefault="005C02F0" w:rsidP="005C02F0">
            <w:pPr>
              <w:jc w:val="left"/>
              <w:rPr>
                <w:b/>
              </w:rPr>
            </w:pPr>
            <w:r w:rsidRPr="0064046A">
              <w:rPr>
                <w:b/>
              </w:rPr>
              <w:t>"Transmission System"</w:t>
            </w:r>
          </w:p>
        </w:tc>
        <w:tc>
          <w:tcPr>
            <w:tcW w:w="4378" w:type="dxa"/>
          </w:tcPr>
          <w:p w14:paraId="166935F2" w14:textId="77777777" w:rsidR="005C02F0" w:rsidRPr="0064046A" w:rsidRDefault="005C02F0" w:rsidP="005C02F0">
            <w:r w:rsidRPr="0064046A">
              <w:t>in respect of each Party, has the meaning given to the term "licensee's transmission system" in Standard Condition A1;</w:t>
            </w:r>
          </w:p>
        </w:tc>
      </w:tr>
      <w:tr w:rsidR="005C02F0" w:rsidRPr="0064046A" w14:paraId="29EFD113" w14:textId="77777777" w:rsidTr="004B0100">
        <w:trPr>
          <w:trHeight w:val="300"/>
        </w:trPr>
        <w:tc>
          <w:tcPr>
            <w:tcW w:w="4377" w:type="dxa"/>
          </w:tcPr>
          <w:p w14:paraId="0F28D311" w14:textId="77777777" w:rsidR="005C02F0" w:rsidRPr="0064046A" w:rsidRDefault="005C02F0" w:rsidP="005C02F0">
            <w:pPr>
              <w:jc w:val="left"/>
              <w:rPr>
                <w:b/>
              </w:rPr>
            </w:pPr>
            <w:r>
              <w:rPr>
                <w:b/>
              </w:rPr>
              <w:t>“Type 1 Transmission Owner”</w:t>
            </w:r>
          </w:p>
        </w:tc>
        <w:tc>
          <w:tcPr>
            <w:tcW w:w="4378" w:type="dxa"/>
          </w:tcPr>
          <w:p w14:paraId="2C35E06F" w14:textId="77777777" w:rsidR="005C02F0" w:rsidRPr="0064046A" w:rsidRDefault="005C02F0" w:rsidP="005C02F0">
            <w:r>
              <w:t xml:space="preserve">A Transmission Owner who owns a Transmission System and that Transmission System was first connected to the System before 27 April 2019 and the purchase </w:t>
            </w:r>
            <w:r>
              <w:lastRenderedPageBreak/>
              <w:t>contracts for its Plant and Apparatus forming that Transmission System had been concluded before 17th May 2018</w:t>
            </w:r>
          </w:p>
        </w:tc>
      </w:tr>
      <w:tr w:rsidR="005C02F0" w:rsidRPr="0064046A" w14:paraId="125CFA7D" w14:textId="77777777" w:rsidTr="004B0100">
        <w:trPr>
          <w:trHeight w:val="300"/>
        </w:trPr>
        <w:tc>
          <w:tcPr>
            <w:tcW w:w="4377" w:type="dxa"/>
          </w:tcPr>
          <w:p w14:paraId="70349C11" w14:textId="77777777" w:rsidR="005C02F0" w:rsidRPr="0064046A" w:rsidRDefault="005C02F0" w:rsidP="005C02F0">
            <w:pPr>
              <w:jc w:val="left"/>
              <w:rPr>
                <w:b/>
              </w:rPr>
            </w:pPr>
            <w:r>
              <w:rPr>
                <w:b/>
              </w:rPr>
              <w:lastRenderedPageBreak/>
              <w:t>“Type 2 Transmission Owner”</w:t>
            </w:r>
          </w:p>
        </w:tc>
        <w:tc>
          <w:tcPr>
            <w:tcW w:w="4378" w:type="dxa"/>
          </w:tcPr>
          <w:p w14:paraId="2D543409" w14:textId="77777777" w:rsidR="005C02F0" w:rsidRPr="0064046A" w:rsidRDefault="005C02F0" w:rsidP="005C02F0">
            <w:r>
              <w:t>A Transmission Owner who owns a Transmission System and that Transmission System was first connected to the System on or after 27 April 2019 and the purchase contracts forming the major part of its Plant and Apparatus forming that Transmission System had been concluded on or after 17th May 2018</w:t>
            </w:r>
          </w:p>
        </w:tc>
      </w:tr>
      <w:tr w:rsidR="005C02F0" w:rsidRPr="0064046A" w14:paraId="5C40E1B0" w14:textId="77777777" w:rsidTr="004B0100">
        <w:trPr>
          <w:trHeight w:val="300"/>
        </w:trPr>
        <w:tc>
          <w:tcPr>
            <w:tcW w:w="4377" w:type="dxa"/>
          </w:tcPr>
          <w:p w14:paraId="14025040" w14:textId="77777777" w:rsidR="005C02F0" w:rsidRPr="0064046A" w:rsidRDefault="005C02F0" w:rsidP="005C02F0">
            <w:pPr>
              <w:jc w:val="left"/>
              <w:rPr>
                <w:b/>
              </w:rPr>
            </w:pPr>
            <w:r w:rsidRPr="0064046A">
              <w:rPr>
                <w:b/>
              </w:rPr>
              <w:t>"Unsecured Event"</w:t>
            </w:r>
          </w:p>
        </w:tc>
        <w:tc>
          <w:tcPr>
            <w:tcW w:w="4378" w:type="dxa"/>
          </w:tcPr>
          <w:p w14:paraId="37CD5BA0" w14:textId="77777777" w:rsidR="005C02F0" w:rsidRPr="0064046A" w:rsidRDefault="005C02F0" w:rsidP="005C02F0">
            <w:r w:rsidRPr="0064046A">
              <w:t>as defined in respect of the National Electricity Transmission System and each of the Transmission Owner's Transmission Systems in the Licence Standards;</w:t>
            </w:r>
          </w:p>
        </w:tc>
      </w:tr>
      <w:tr w:rsidR="005C02F0" w:rsidRPr="0064046A" w14:paraId="42464EFA" w14:textId="77777777" w:rsidTr="004B0100">
        <w:trPr>
          <w:trHeight w:val="300"/>
        </w:trPr>
        <w:tc>
          <w:tcPr>
            <w:tcW w:w="4377" w:type="dxa"/>
          </w:tcPr>
          <w:p w14:paraId="401F119A" w14:textId="77777777" w:rsidR="005C02F0" w:rsidRPr="0064046A" w:rsidRDefault="005C02F0" w:rsidP="005C02F0">
            <w:pPr>
              <w:jc w:val="left"/>
              <w:rPr>
                <w:b/>
              </w:rPr>
            </w:pPr>
            <w:r w:rsidRPr="0064046A">
              <w:rPr>
                <w:b/>
              </w:rPr>
              <w:t xml:space="preserve">"Urgent </w:t>
            </w:r>
            <w:r>
              <w:rPr>
                <w:b/>
              </w:rPr>
              <w:t>STC Modification Proposal</w:t>
            </w:r>
            <w:r w:rsidRPr="0064046A">
              <w:rPr>
                <w:b/>
              </w:rPr>
              <w:t>"</w:t>
            </w:r>
          </w:p>
        </w:tc>
        <w:tc>
          <w:tcPr>
            <w:tcW w:w="4378" w:type="dxa"/>
          </w:tcPr>
          <w:p w14:paraId="02F313AC" w14:textId="77777777" w:rsidR="005C02F0" w:rsidRPr="0064046A" w:rsidRDefault="005C02F0" w:rsidP="005C02F0">
            <w:r w:rsidRPr="0064046A">
              <w:t>an urgent proposal to amend the Code proposed in accordance with Section B, sub-paragraph 7.2.6;</w:t>
            </w:r>
          </w:p>
        </w:tc>
      </w:tr>
      <w:tr w:rsidR="005C02F0" w:rsidRPr="0064046A" w14:paraId="5991D599" w14:textId="77777777" w:rsidTr="004B0100">
        <w:trPr>
          <w:trHeight w:val="300"/>
        </w:trPr>
        <w:tc>
          <w:tcPr>
            <w:tcW w:w="4377" w:type="dxa"/>
          </w:tcPr>
          <w:p w14:paraId="1E50AE15" w14:textId="77777777" w:rsidR="005C02F0" w:rsidRPr="0064046A" w:rsidRDefault="005C02F0" w:rsidP="005C02F0">
            <w:pPr>
              <w:jc w:val="left"/>
              <w:rPr>
                <w:b/>
              </w:rPr>
            </w:pPr>
            <w:r w:rsidRPr="0064046A">
              <w:rPr>
                <w:b/>
              </w:rPr>
              <w:t>“Use of System Charging Methodology”</w:t>
            </w:r>
          </w:p>
          <w:p w14:paraId="18331D45" w14:textId="77777777" w:rsidR="005C02F0" w:rsidRPr="0064046A" w:rsidRDefault="005C02F0" w:rsidP="005C02F0">
            <w:pPr>
              <w:jc w:val="left"/>
              <w:rPr>
                <w:b/>
              </w:rPr>
            </w:pPr>
            <w:r w:rsidRPr="0064046A">
              <w:rPr>
                <w:b/>
              </w:rPr>
              <w:t>"User(s)"</w:t>
            </w:r>
          </w:p>
        </w:tc>
        <w:tc>
          <w:tcPr>
            <w:tcW w:w="4378" w:type="dxa"/>
          </w:tcPr>
          <w:p w14:paraId="7BF69809" w14:textId="77777777" w:rsidR="005C02F0" w:rsidRPr="0064046A" w:rsidRDefault="005C02F0" w:rsidP="005C02F0">
            <w:r w:rsidRPr="0064046A">
              <w:t>as defined in standard condition A1;</w:t>
            </w:r>
          </w:p>
          <w:p w14:paraId="3E338569" w14:textId="2E91F476" w:rsidR="005C02F0" w:rsidRPr="0064046A" w:rsidRDefault="005C02F0" w:rsidP="005C02F0">
            <w:pPr>
              <w:rPr>
                <w:b/>
                <w:i/>
              </w:rPr>
            </w:pPr>
            <w:r w:rsidRPr="0064046A">
              <w:t xml:space="preserve">any person (other than </w:t>
            </w:r>
            <w:r>
              <w:t>The Company</w:t>
            </w:r>
            <w:r w:rsidRPr="0064046A">
              <w:t xml:space="preserve"> or a Transmission Owner) who is authorised to generate, participate in the transmission of, distribute or supply electricity or who is included in a class of person or persons which has been granted an exemption from section 6 of the Act and any person engaged in the sale or purchase of electricity or who otherwise purchases or acquires for purchase electricity;</w:t>
            </w:r>
          </w:p>
        </w:tc>
      </w:tr>
      <w:tr w:rsidR="005C02F0" w:rsidRPr="0064046A" w14:paraId="4706EF7B" w14:textId="77777777" w:rsidTr="004B0100">
        <w:trPr>
          <w:trHeight w:val="300"/>
        </w:trPr>
        <w:tc>
          <w:tcPr>
            <w:tcW w:w="4377" w:type="dxa"/>
          </w:tcPr>
          <w:p w14:paraId="4ABC4139" w14:textId="77777777" w:rsidR="005C02F0" w:rsidRPr="0064046A" w:rsidRDefault="005C02F0" w:rsidP="005C02F0">
            <w:pPr>
              <w:jc w:val="left"/>
              <w:rPr>
                <w:b/>
              </w:rPr>
            </w:pPr>
            <w:r>
              <w:rPr>
                <w:b/>
              </w:rPr>
              <w:t>“User”</w:t>
            </w:r>
          </w:p>
        </w:tc>
        <w:tc>
          <w:tcPr>
            <w:tcW w:w="4378" w:type="dxa"/>
          </w:tcPr>
          <w:p w14:paraId="331EFE1A" w14:textId="77777777" w:rsidR="005C02F0" w:rsidRPr="0064046A" w:rsidRDefault="005C02F0" w:rsidP="005C02F0">
            <w:r>
              <w:t>any person (other than NGET or a Transmission Owner) who is authorised to generate, participate in the transmission of, distribute or supply electricity or who is included in a class of person or persons which has been granted an exemption from section 6 of the Act and any person engaged in the sale or purchase of electricity or who otherwise purchases or acquires for purchase electricity; The term User includes an EU Code User and a GB Code User.</w:t>
            </w:r>
          </w:p>
        </w:tc>
      </w:tr>
      <w:tr w:rsidR="005C02F0" w:rsidRPr="0064046A" w14:paraId="127EFDFB" w14:textId="77777777" w:rsidTr="004B0100">
        <w:trPr>
          <w:trHeight w:val="300"/>
        </w:trPr>
        <w:tc>
          <w:tcPr>
            <w:tcW w:w="4377" w:type="dxa"/>
          </w:tcPr>
          <w:p w14:paraId="701E18D3" w14:textId="77777777" w:rsidR="005C02F0" w:rsidRPr="0064046A" w:rsidRDefault="005C02F0" w:rsidP="005C02F0">
            <w:pPr>
              <w:jc w:val="left"/>
              <w:rPr>
                <w:b/>
              </w:rPr>
            </w:pPr>
            <w:r w:rsidRPr="0064046A">
              <w:rPr>
                <w:b/>
              </w:rPr>
              <w:t>"User Application"</w:t>
            </w:r>
          </w:p>
        </w:tc>
        <w:tc>
          <w:tcPr>
            <w:tcW w:w="4378" w:type="dxa"/>
          </w:tcPr>
          <w:p w14:paraId="4DAB3A02" w14:textId="0CB490EF" w:rsidR="005C02F0" w:rsidRPr="0064046A" w:rsidRDefault="005C02F0" w:rsidP="005C02F0">
            <w:r w:rsidRPr="0064046A">
              <w:t xml:space="preserve">an application made by a User to </w:t>
            </w:r>
            <w:r>
              <w:t>The Company</w:t>
            </w:r>
            <w:r w:rsidRPr="0064046A">
              <w:t xml:space="preserve"> under and pursuant to the CUSC in respect of:</w:t>
            </w:r>
          </w:p>
          <w:p w14:paraId="3CDD332C" w14:textId="31FF65D4" w:rsidR="005C02F0" w:rsidRPr="0064046A" w:rsidRDefault="005C02F0" w:rsidP="005C02F0">
            <w:pPr>
              <w:ind w:left="620" w:hanging="620"/>
            </w:pPr>
            <w:r w:rsidRPr="0064046A">
              <w:lastRenderedPageBreak/>
              <w:t>(a)</w:t>
            </w:r>
            <w:r>
              <w:tab/>
            </w:r>
            <w:r w:rsidRPr="0064046A">
              <w:t>a New Connection; or</w:t>
            </w:r>
          </w:p>
          <w:p w14:paraId="0D00EDAA" w14:textId="6BCD951D" w:rsidR="005C02F0" w:rsidRPr="0064046A" w:rsidRDefault="005C02F0" w:rsidP="005C02F0">
            <w:pPr>
              <w:ind w:left="620" w:hanging="620"/>
            </w:pPr>
            <w:r w:rsidRPr="0064046A">
              <w:t xml:space="preserve">(b)  </w:t>
            </w:r>
            <w:r>
              <w:tab/>
            </w:r>
            <w:r w:rsidRPr="0064046A">
              <w:t>a Modification; or</w:t>
            </w:r>
          </w:p>
          <w:p w14:paraId="77AA3B97" w14:textId="7928324D" w:rsidR="005C02F0" w:rsidRPr="0064046A" w:rsidRDefault="005C02F0" w:rsidP="005C02F0">
            <w:pPr>
              <w:numPr>
                <w:ilvl w:val="0"/>
                <w:numId w:val="16"/>
              </w:numPr>
              <w:tabs>
                <w:tab w:val="clear" w:pos="720"/>
                <w:tab w:val="num" w:pos="318"/>
              </w:tabs>
              <w:ind w:left="620" w:hanging="620"/>
            </w:pPr>
            <w:r>
              <w:tab/>
            </w:r>
            <w:r w:rsidRPr="0064046A">
              <w:t xml:space="preserve">use of the National Electricity  Transmission System; or </w:t>
            </w:r>
          </w:p>
          <w:p w14:paraId="58BD0FD5" w14:textId="509E38F3" w:rsidR="005C02F0" w:rsidRPr="0064046A" w:rsidRDefault="005C02F0" w:rsidP="005C02F0">
            <w:pPr>
              <w:numPr>
                <w:ilvl w:val="0"/>
                <w:numId w:val="16"/>
              </w:numPr>
              <w:tabs>
                <w:tab w:val="clear" w:pos="720"/>
                <w:tab w:val="num" w:pos="318"/>
              </w:tabs>
              <w:ind w:left="620" w:hanging="620"/>
            </w:pPr>
            <w:r>
              <w:tab/>
            </w:r>
            <w:r w:rsidRPr="0064046A">
              <w:t xml:space="preserve">an Exchange Rate Request; or </w:t>
            </w:r>
          </w:p>
          <w:p w14:paraId="68154182" w14:textId="5D522648" w:rsidR="005C02F0" w:rsidRPr="0064046A" w:rsidRDefault="005C02F0" w:rsidP="005C02F0">
            <w:pPr>
              <w:numPr>
                <w:ilvl w:val="0"/>
                <w:numId w:val="16"/>
              </w:numPr>
              <w:tabs>
                <w:tab w:val="clear" w:pos="720"/>
                <w:tab w:val="num" w:pos="318"/>
              </w:tabs>
              <w:ind w:left="620" w:hanging="620"/>
            </w:pPr>
            <w:r>
              <w:tab/>
            </w:r>
            <w:r w:rsidRPr="0064046A">
              <w:t xml:space="preserve">a Request for a </w:t>
            </w:r>
            <w:r>
              <w:t xml:space="preserve">Transmission Evaluation </w:t>
            </w:r>
            <w:r w:rsidRPr="0064046A">
              <w:t>by such User.</w:t>
            </w:r>
          </w:p>
        </w:tc>
      </w:tr>
      <w:tr w:rsidR="005C02F0" w:rsidRPr="0064046A" w14:paraId="3C2E0E2C" w14:textId="77777777" w:rsidTr="004B0100">
        <w:trPr>
          <w:trHeight w:val="300"/>
        </w:trPr>
        <w:tc>
          <w:tcPr>
            <w:tcW w:w="4377" w:type="dxa"/>
          </w:tcPr>
          <w:p w14:paraId="2CE25349" w14:textId="77777777" w:rsidR="005C02F0" w:rsidRPr="0064046A" w:rsidRDefault="005C02F0" w:rsidP="005C02F0">
            <w:pPr>
              <w:jc w:val="left"/>
              <w:rPr>
                <w:b/>
              </w:rPr>
            </w:pPr>
            <w:r w:rsidRPr="0064046A">
              <w:rPr>
                <w:b/>
              </w:rPr>
              <w:lastRenderedPageBreak/>
              <w:t>"User Application Date"</w:t>
            </w:r>
          </w:p>
        </w:tc>
        <w:tc>
          <w:tcPr>
            <w:tcW w:w="4378" w:type="dxa"/>
          </w:tcPr>
          <w:p w14:paraId="01A1EDD7" w14:textId="6B335826" w:rsidR="005C02F0" w:rsidRPr="0064046A" w:rsidRDefault="005C02F0" w:rsidP="005C02F0">
            <w:r w:rsidRPr="0064046A">
              <w:t xml:space="preserve">the date of receipt by </w:t>
            </w:r>
            <w:r>
              <w:t>The Company</w:t>
            </w:r>
            <w:r w:rsidRPr="0064046A">
              <w:t xml:space="preserve"> of an effective User Application pursuant to the CUSC;</w:t>
            </w:r>
          </w:p>
        </w:tc>
      </w:tr>
      <w:tr w:rsidR="005C02F0" w:rsidRPr="0064046A" w14:paraId="7D5701FE" w14:textId="77777777" w:rsidTr="004B0100">
        <w:trPr>
          <w:trHeight w:val="300"/>
        </w:trPr>
        <w:tc>
          <w:tcPr>
            <w:tcW w:w="4377" w:type="dxa"/>
          </w:tcPr>
          <w:p w14:paraId="4DE2893F" w14:textId="77777777" w:rsidR="005C02F0" w:rsidRDefault="005C02F0" w:rsidP="005C02F0">
            <w:pPr>
              <w:jc w:val="left"/>
              <w:rPr>
                <w:b/>
              </w:rPr>
            </w:pPr>
            <w:r w:rsidRPr="0064046A">
              <w:rPr>
                <w:b/>
              </w:rPr>
              <w:t xml:space="preserve">"User </w:t>
            </w:r>
            <w:r>
              <w:rPr>
                <w:b/>
              </w:rPr>
              <w:t>Commitment Methodology</w:t>
            </w:r>
            <w:r w:rsidRPr="0064046A">
              <w:rPr>
                <w:b/>
              </w:rPr>
              <w:t>"</w:t>
            </w:r>
          </w:p>
          <w:p w14:paraId="06B82456" w14:textId="77777777" w:rsidR="005C02F0" w:rsidRPr="0064046A" w:rsidRDefault="005C02F0" w:rsidP="005C02F0">
            <w:pPr>
              <w:jc w:val="left"/>
              <w:rPr>
                <w:b/>
              </w:rPr>
            </w:pPr>
            <w:r w:rsidRPr="0064046A">
              <w:rPr>
                <w:b/>
              </w:rPr>
              <w:t>"User Data"</w:t>
            </w:r>
          </w:p>
        </w:tc>
        <w:tc>
          <w:tcPr>
            <w:tcW w:w="4378" w:type="dxa"/>
          </w:tcPr>
          <w:p w14:paraId="6156A0AD" w14:textId="77777777" w:rsidR="005C02F0" w:rsidRDefault="005C02F0" w:rsidP="005C02F0">
            <w:r>
              <w:t>the methodology and principles as set out in CUSC Section 15;</w:t>
            </w:r>
          </w:p>
          <w:p w14:paraId="535EF7D8" w14:textId="77777777" w:rsidR="005C02F0" w:rsidRPr="0064046A" w:rsidRDefault="005C02F0" w:rsidP="005C02F0">
            <w:r w:rsidRPr="0064046A">
              <w:t>information of or related to a User or Users including, without limitation, information about the business of a User, a User Site, User Works, User Outage or the operation or configuration of any User Equipment or User System.</w:t>
            </w:r>
          </w:p>
        </w:tc>
      </w:tr>
      <w:tr w:rsidR="005C02F0" w:rsidRPr="0064046A" w14:paraId="7B85DBA0" w14:textId="77777777" w:rsidTr="004B0100">
        <w:trPr>
          <w:trHeight w:val="300"/>
        </w:trPr>
        <w:tc>
          <w:tcPr>
            <w:tcW w:w="4377" w:type="dxa"/>
          </w:tcPr>
          <w:p w14:paraId="0DF45607" w14:textId="77777777" w:rsidR="005C02F0" w:rsidRPr="0064046A" w:rsidRDefault="005C02F0" w:rsidP="005C02F0">
            <w:pPr>
              <w:jc w:val="left"/>
              <w:rPr>
                <w:b/>
              </w:rPr>
            </w:pPr>
            <w:r w:rsidRPr="0064046A">
              <w:rPr>
                <w:b/>
              </w:rPr>
              <w:t>"User Derogation"</w:t>
            </w:r>
          </w:p>
        </w:tc>
        <w:tc>
          <w:tcPr>
            <w:tcW w:w="4378" w:type="dxa"/>
          </w:tcPr>
          <w:p w14:paraId="7194FB9E" w14:textId="77777777" w:rsidR="005C02F0" w:rsidRPr="0064046A" w:rsidRDefault="005C02F0" w:rsidP="005C02F0">
            <w:r w:rsidRPr="0064046A">
              <w:t>a direction issued by the Authority relieving a User from the obligation under its Licence to comply with such parts of the Grid Code or any Distribution Code as may be specified in such direction, and "</w:t>
            </w:r>
            <w:r w:rsidRPr="0064046A">
              <w:rPr>
                <w:b/>
              </w:rPr>
              <w:t>Derogated</w:t>
            </w:r>
            <w:r w:rsidRPr="0064046A">
              <w:t>" shall be construed accordingly;</w:t>
            </w:r>
          </w:p>
        </w:tc>
      </w:tr>
      <w:tr w:rsidR="005C02F0" w:rsidRPr="0064046A" w14:paraId="10C07BA1" w14:textId="77777777" w:rsidTr="004B0100">
        <w:trPr>
          <w:trHeight w:val="300"/>
        </w:trPr>
        <w:tc>
          <w:tcPr>
            <w:tcW w:w="4377" w:type="dxa"/>
          </w:tcPr>
          <w:p w14:paraId="59477372" w14:textId="77777777" w:rsidR="005C02F0" w:rsidRPr="0064046A" w:rsidRDefault="005C02F0" w:rsidP="005C02F0">
            <w:pPr>
              <w:jc w:val="left"/>
              <w:rPr>
                <w:b/>
              </w:rPr>
            </w:pPr>
            <w:r w:rsidRPr="0064046A">
              <w:rPr>
                <w:b/>
              </w:rPr>
              <w:t>“User Equipment”</w:t>
            </w:r>
          </w:p>
        </w:tc>
        <w:tc>
          <w:tcPr>
            <w:tcW w:w="4378" w:type="dxa"/>
          </w:tcPr>
          <w:p w14:paraId="2524D307" w14:textId="77777777" w:rsidR="005C02F0" w:rsidRPr="0064046A" w:rsidRDefault="005C02F0" w:rsidP="005C02F0">
            <w:r w:rsidRPr="0064046A">
              <w:t>the Plant and Apparatus owned by a User (ascertained in the absence of agreement to the contrary by reference to the rules set out in Section D, Part One, paragraph 3) which: (a) is connected to the Transmission Connection Assets forming part of the National Electricity Transmission System at any particular Connection Site or New Connection Site to which that User wishes so to connect or (b) is connected to a Distribution System to which that User system wishes so to connect;</w:t>
            </w:r>
          </w:p>
        </w:tc>
      </w:tr>
      <w:tr w:rsidR="005C02F0" w:rsidRPr="0064046A" w14:paraId="2A844E76" w14:textId="77777777" w:rsidTr="004B0100">
        <w:trPr>
          <w:trHeight w:val="300"/>
        </w:trPr>
        <w:tc>
          <w:tcPr>
            <w:tcW w:w="4377" w:type="dxa"/>
          </w:tcPr>
          <w:p w14:paraId="435378EC" w14:textId="77777777" w:rsidR="005C02F0" w:rsidRPr="0064046A" w:rsidRDefault="005C02F0" w:rsidP="005C02F0">
            <w:pPr>
              <w:jc w:val="left"/>
              <w:rPr>
                <w:b/>
              </w:rPr>
            </w:pPr>
            <w:r w:rsidRPr="0064046A">
              <w:rPr>
                <w:b/>
              </w:rPr>
              <w:t>"User Outage"</w:t>
            </w:r>
          </w:p>
        </w:tc>
        <w:tc>
          <w:tcPr>
            <w:tcW w:w="4378" w:type="dxa"/>
          </w:tcPr>
          <w:p w14:paraId="7452E0BB" w14:textId="77777777" w:rsidR="005C02F0" w:rsidRPr="0064046A" w:rsidRDefault="005C02F0" w:rsidP="005C02F0">
            <w:r w:rsidRPr="0064046A">
              <w:t>a planned Outage of part or all of a User System or User Equipment;</w:t>
            </w:r>
          </w:p>
        </w:tc>
      </w:tr>
      <w:tr w:rsidR="005C02F0" w:rsidRPr="0064046A" w14:paraId="497AFC1A" w14:textId="77777777" w:rsidTr="004B0100">
        <w:trPr>
          <w:trHeight w:val="300"/>
        </w:trPr>
        <w:tc>
          <w:tcPr>
            <w:tcW w:w="4377" w:type="dxa"/>
          </w:tcPr>
          <w:p w14:paraId="30C2C754" w14:textId="77777777" w:rsidR="005C02F0" w:rsidRPr="0064046A" w:rsidRDefault="005C02F0" w:rsidP="005C02F0">
            <w:pPr>
              <w:jc w:val="left"/>
              <w:rPr>
                <w:b/>
              </w:rPr>
            </w:pPr>
            <w:r w:rsidRPr="0064046A">
              <w:rPr>
                <w:b/>
              </w:rPr>
              <w:lastRenderedPageBreak/>
              <w:t>"User Site"</w:t>
            </w:r>
          </w:p>
        </w:tc>
        <w:tc>
          <w:tcPr>
            <w:tcW w:w="4378" w:type="dxa"/>
          </w:tcPr>
          <w:p w14:paraId="3B65BFC7" w14:textId="54522095" w:rsidR="005C02F0" w:rsidRPr="0064046A" w:rsidRDefault="005C02F0" w:rsidP="005C02F0">
            <w:r w:rsidRPr="0064046A">
              <w:t xml:space="preserve">a site owned (or occupied pursuant to a lease, licence or other agreement) by a User in which there is a Connection. For the avoidance of doubt, a site owned by </w:t>
            </w:r>
            <w:r>
              <w:t>The Company</w:t>
            </w:r>
            <w:r w:rsidRPr="0064046A">
              <w:t xml:space="preserve"> or a Transmission Owner but occupied by a User is a User Site;</w:t>
            </w:r>
          </w:p>
        </w:tc>
      </w:tr>
      <w:tr w:rsidR="005C02F0" w:rsidRPr="0064046A" w14:paraId="34B583C3" w14:textId="77777777" w:rsidTr="004B0100">
        <w:trPr>
          <w:trHeight w:val="300"/>
        </w:trPr>
        <w:tc>
          <w:tcPr>
            <w:tcW w:w="4377" w:type="dxa"/>
          </w:tcPr>
          <w:p w14:paraId="0E263DE0" w14:textId="77777777" w:rsidR="005C02F0" w:rsidRPr="0064046A" w:rsidRDefault="005C02F0" w:rsidP="005C02F0">
            <w:pPr>
              <w:jc w:val="left"/>
              <w:rPr>
                <w:b/>
              </w:rPr>
            </w:pPr>
            <w:r w:rsidRPr="0064046A">
              <w:rPr>
                <w:b/>
              </w:rPr>
              <w:t>"User System"</w:t>
            </w:r>
          </w:p>
        </w:tc>
        <w:tc>
          <w:tcPr>
            <w:tcW w:w="4378" w:type="dxa"/>
          </w:tcPr>
          <w:p w14:paraId="6C207857" w14:textId="77777777" w:rsidR="005C02F0" w:rsidRPr="0064046A" w:rsidRDefault="005C02F0" w:rsidP="005C02F0">
            <w:r w:rsidRPr="0064046A">
              <w:t>as defined in the CUSC as at Code Effective Date;</w:t>
            </w:r>
          </w:p>
        </w:tc>
      </w:tr>
      <w:tr w:rsidR="005C02F0" w:rsidRPr="0064046A" w14:paraId="07C34F1E" w14:textId="77777777" w:rsidTr="004B0100">
        <w:trPr>
          <w:trHeight w:val="300"/>
        </w:trPr>
        <w:tc>
          <w:tcPr>
            <w:tcW w:w="4377" w:type="dxa"/>
          </w:tcPr>
          <w:p w14:paraId="328CA7E2" w14:textId="77777777" w:rsidR="005C02F0" w:rsidRPr="0064046A" w:rsidRDefault="005C02F0" w:rsidP="005C02F0">
            <w:pPr>
              <w:jc w:val="left"/>
              <w:rPr>
                <w:b/>
              </w:rPr>
            </w:pPr>
            <w:r w:rsidRPr="0064046A">
              <w:rPr>
                <w:b/>
              </w:rPr>
              <w:t>"User Works"</w:t>
            </w:r>
          </w:p>
        </w:tc>
        <w:tc>
          <w:tcPr>
            <w:tcW w:w="4378" w:type="dxa"/>
          </w:tcPr>
          <w:p w14:paraId="59114CFC" w14:textId="77777777" w:rsidR="005C02F0" w:rsidRPr="0032110F" w:rsidRDefault="005C02F0" w:rsidP="005C02F0">
            <w:pPr>
              <w:pStyle w:val="Heading1"/>
              <w:numPr>
                <w:ilvl w:val="0"/>
                <w:numId w:val="0"/>
              </w:numPr>
            </w:pPr>
            <w:r w:rsidRPr="0032110F">
              <w:t>those works to be undertaken by a User which are necessary for installation of User Equipment [and in the case of OTSDUW Build, OTSUA] [and, in the case of OFTO Build, works and activities in respect of the prospective Transmission System] and which are specified for each Construction Project in the relevant TO Construction Agreement(s);</w:t>
            </w:r>
          </w:p>
        </w:tc>
      </w:tr>
      <w:tr w:rsidR="005C02F0" w:rsidRPr="0064046A" w14:paraId="2EDE8D56" w14:textId="77777777" w:rsidTr="004B0100">
        <w:trPr>
          <w:trHeight w:val="300"/>
        </w:trPr>
        <w:tc>
          <w:tcPr>
            <w:tcW w:w="4377" w:type="dxa"/>
          </w:tcPr>
          <w:p w14:paraId="6ABEF721" w14:textId="77777777" w:rsidR="005C02F0" w:rsidRPr="0064046A" w:rsidRDefault="005C02F0" w:rsidP="005C02F0">
            <w:pPr>
              <w:jc w:val="left"/>
              <w:rPr>
                <w:b/>
              </w:rPr>
            </w:pPr>
            <w:r w:rsidRPr="0064046A">
              <w:rPr>
                <w:b/>
              </w:rPr>
              <w:t>"Value Added Tax" "VAT"</w:t>
            </w:r>
          </w:p>
        </w:tc>
        <w:tc>
          <w:tcPr>
            <w:tcW w:w="4378" w:type="dxa"/>
          </w:tcPr>
          <w:p w14:paraId="3B1BA6E6" w14:textId="77777777" w:rsidR="005C02F0" w:rsidRPr="0064046A" w:rsidRDefault="005C02F0" w:rsidP="005C02F0">
            <w:r w:rsidRPr="0064046A">
              <w:t>has the meaning given to such term in the Value Added Tax Act 1994 and any tax of a similar nature which may be substituted for a levied in addition to it;</w:t>
            </w:r>
          </w:p>
        </w:tc>
      </w:tr>
      <w:tr w:rsidR="005C02F0" w:rsidRPr="0064046A" w14:paraId="2E74BFB5" w14:textId="77777777" w:rsidTr="004B0100">
        <w:trPr>
          <w:trHeight w:val="300"/>
        </w:trPr>
        <w:tc>
          <w:tcPr>
            <w:tcW w:w="4377" w:type="dxa"/>
          </w:tcPr>
          <w:p w14:paraId="2AE0F688" w14:textId="77777777" w:rsidR="005C02F0" w:rsidRPr="0064046A" w:rsidRDefault="005C02F0" w:rsidP="005C02F0">
            <w:pPr>
              <w:jc w:val="left"/>
              <w:rPr>
                <w:b/>
              </w:rPr>
            </w:pPr>
            <w:r w:rsidRPr="0064046A">
              <w:rPr>
                <w:b/>
              </w:rPr>
              <w:t>"Voltage Waveform Quality"</w:t>
            </w:r>
          </w:p>
        </w:tc>
        <w:tc>
          <w:tcPr>
            <w:tcW w:w="4378" w:type="dxa"/>
          </w:tcPr>
          <w:p w14:paraId="135E9487" w14:textId="77777777" w:rsidR="005C02F0" w:rsidRPr="0064046A" w:rsidRDefault="005C02F0" w:rsidP="005C02F0">
            <w:r w:rsidRPr="0064046A">
              <w:t>means the quality of voltage waveform on the National Electricity Transmission System taking account of harmonic content, phase unbalance and voltage fluctuations;</w:t>
            </w:r>
          </w:p>
        </w:tc>
      </w:tr>
      <w:tr w:rsidR="005C02F0" w:rsidRPr="0064046A" w14:paraId="5CF7A2C6" w14:textId="77777777" w:rsidTr="004B0100">
        <w:trPr>
          <w:trHeight w:val="300"/>
        </w:trPr>
        <w:tc>
          <w:tcPr>
            <w:tcW w:w="4377" w:type="dxa"/>
          </w:tcPr>
          <w:p w14:paraId="5DE8D726" w14:textId="5299D99B" w:rsidR="005C02F0" w:rsidRPr="0064046A" w:rsidRDefault="005C02F0" w:rsidP="005C02F0">
            <w:pPr>
              <w:jc w:val="left"/>
              <w:rPr>
                <w:b/>
              </w:rPr>
            </w:pPr>
            <w:r w:rsidRPr="0064046A">
              <w:rPr>
                <w:b/>
              </w:rPr>
              <w:t>“Voltage Waveform Quality Assessment”</w:t>
            </w:r>
          </w:p>
        </w:tc>
        <w:tc>
          <w:tcPr>
            <w:tcW w:w="4378" w:type="dxa"/>
          </w:tcPr>
          <w:p w14:paraId="4892B0AF" w14:textId="77777777" w:rsidR="005C02F0" w:rsidRPr="0064046A" w:rsidRDefault="005C02F0" w:rsidP="005C02F0">
            <w:r w:rsidRPr="0064046A">
              <w:t>means an assessment of the impact of an offshore transmission system on Voltage Waveform Quality at an Interface Point;</w:t>
            </w:r>
          </w:p>
          <w:p w14:paraId="3E910849" w14:textId="77777777" w:rsidR="005C02F0" w:rsidRPr="0064046A" w:rsidRDefault="005C02F0" w:rsidP="005C02F0">
            <w:r>
              <w:br/>
            </w:r>
          </w:p>
        </w:tc>
      </w:tr>
      <w:tr w:rsidR="005C02F0" w:rsidRPr="0064046A" w14:paraId="6620F30E" w14:textId="77777777" w:rsidTr="004B0100">
        <w:trPr>
          <w:trHeight w:val="300"/>
        </w:trPr>
        <w:tc>
          <w:tcPr>
            <w:tcW w:w="4377" w:type="dxa"/>
          </w:tcPr>
          <w:p w14:paraId="232C5FFF" w14:textId="77777777" w:rsidR="005C02F0" w:rsidRDefault="005C02F0" w:rsidP="005C02F0">
            <w:pPr>
              <w:jc w:val="left"/>
              <w:rPr>
                <w:b/>
              </w:rPr>
            </w:pPr>
            <w:r w:rsidRPr="0064046A">
              <w:rPr>
                <w:b/>
              </w:rPr>
              <w:t>"Week"</w:t>
            </w:r>
          </w:p>
          <w:p w14:paraId="786B79D9" w14:textId="77777777" w:rsidR="005C02F0" w:rsidRPr="0064046A" w:rsidRDefault="005C02F0" w:rsidP="005C02F0">
            <w:pPr>
              <w:jc w:val="left"/>
              <w:rPr>
                <w:b/>
              </w:rPr>
            </w:pPr>
          </w:p>
        </w:tc>
        <w:tc>
          <w:tcPr>
            <w:tcW w:w="4378" w:type="dxa"/>
          </w:tcPr>
          <w:p w14:paraId="4E2E6D39" w14:textId="77777777" w:rsidR="005C02F0" w:rsidRPr="0064046A" w:rsidRDefault="005C02F0" w:rsidP="005C02F0">
            <w:r w:rsidRPr="0064046A">
              <w:t>shall have the same meaning as the term "Week" is used in the Grid Code as at the Code Effective Date;</w:t>
            </w:r>
          </w:p>
        </w:tc>
      </w:tr>
      <w:tr w:rsidR="005C02F0" w:rsidRPr="0064046A" w14:paraId="11DEEEC9" w14:textId="77777777" w:rsidTr="004B0100">
        <w:trPr>
          <w:trHeight w:val="300"/>
        </w:trPr>
        <w:tc>
          <w:tcPr>
            <w:tcW w:w="4377" w:type="dxa"/>
          </w:tcPr>
          <w:p w14:paraId="7432E5AA" w14:textId="77777777" w:rsidR="005C02F0" w:rsidRPr="0064046A" w:rsidRDefault="005C02F0" w:rsidP="005C02F0">
            <w:pPr>
              <w:jc w:val="left"/>
              <w:rPr>
                <w:b/>
              </w:rPr>
            </w:pPr>
            <w:r w:rsidRPr="0064046A">
              <w:rPr>
                <w:b/>
              </w:rPr>
              <w:t xml:space="preserve">“Wider </w:t>
            </w:r>
            <w:r>
              <w:rPr>
                <w:b/>
              </w:rPr>
              <w:t>Cancellation Charge Information</w:t>
            </w:r>
            <w:r w:rsidRPr="0064046A">
              <w:rPr>
                <w:b/>
              </w:rPr>
              <w:t>”</w:t>
            </w:r>
          </w:p>
        </w:tc>
        <w:tc>
          <w:tcPr>
            <w:tcW w:w="4378" w:type="dxa"/>
          </w:tcPr>
          <w:p w14:paraId="072D1E5C" w14:textId="7DFA9EC4" w:rsidR="005C02F0" w:rsidRDefault="005C02F0" w:rsidP="005C02F0">
            <w:r>
              <w:t xml:space="preserve">means the information required by The Company from each Transmission Owner to enable The Company to prepare the </w:t>
            </w:r>
            <w:smartTag w:uri="urn:schemas-microsoft-com:office:smarttags" w:element="PlaceName">
              <w:r>
                <w:t>Annual</w:t>
              </w:r>
            </w:smartTag>
            <w:r>
              <w:t xml:space="preserve"> Wider </w:t>
            </w:r>
            <w:smartTag w:uri="urn:schemas-microsoft-com:office:smarttags" w:element="PlaceName">
              <w:r>
                <w:t>Cancellation</w:t>
              </w:r>
            </w:smartTag>
            <w:r>
              <w:t xml:space="preserve"> </w:t>
            </w:r>
            <w:smartTag w:uri="urn:schemas-microsoft-com:office:smarttags" w:element="PlaceName">
              <w:r>
                <w:t>Charge</w:t>
              </w:r>
            </w:smartTag>
            <w:r>
              <w:t xml:space="preserve"> </w:t>
            </w:r>
            <w:smartTag w:uri="urn:schemas-microsoft-com:office:smarttags" w:element="PlaceType">
              <w:r>
                <w:t>State</w:t>
              </w:r>
            </w:smartTag>
            <w:r>
              <w:t>ment being:</w:t>
            </w:r>
          </w:p>
          <w:p w14:paraId="68F2752E" w14:textId="77777777" w:rsidR="005C02F0" w:rsidRDefault="005C02F0" w:rsidP="005C02F0">
            <w:pPr>
              <w:numPr>
                <w:ilvl w:val="0"/>
                <w:numId w:val="22"/>
              </w:numPr>
            </w:pPr>
            <w:r>
              <w:t xml:space="preserve">a Transmission Owners load related capex and </w:t>
            </w:r>
            <w:proofErr w:type="spellStart"/>
            <w:r>
              <w:t>non load</w:t>
            </w:r>
            <w:proofErr w:type="spellEnd"/>
            <w:r>
              <w:t xml:space="preserve"> related capex for </w:t>
            </w:r>
            <w:r>
              <w:lastRenderedPageBreak/>
              <w:t>the following Financial Year excluding the cost of any Attributable Works; and</w:t>
            </w:r>
          </w:p>
          <w:p w14:paraId="388643AC" w14:textId="77777777" w:rsidR="005C02F0" w:rsidRPr="0064046A" w:rsidRDefault="005C02F0" w:rsidP="005C02F0">
            <w:pPr>
              <w:numPr>
                <w:ilvl w:val="0"/>
                <w:numId w:val="22"/>
              </w:numPr>
            </w:pPr>
            <w:r>
              <w:t xml:space="preserve">a forecast of a Transmission Owners load related capex and </w:t>
            </w:r>
            <w:proofErr w:type="spellStart"/>
            <w:r>
              <w:t>non load</w:t>
            </w:r>
            <w:proofErr w:type="spellEnd"/>
            <w:r>
              <w:t xml:space="preserve"> related capex excluding the cost of any Attributable Works for the three Financial Years following the Financial Year referred to in (a) above.</w:t>
            </w:r>
          </w:p>
        </w:tc>
      </w:tr>
      <w:tr w:rsidR="005C02F0" w:rsidRPr="0064046A" w14:paraId="262E311C" w14:textId="77777777" w:rsidTr="004B0100">
        <w:trPr>
          <w:trHeight w:val="300"/>
        </w:trPr>
        <w:tc>
          <w:tcPr>
            <w:tcW w:w="4377" w:type="dxa"/>
          </w:tcPr>
          <w:p w14:paraId="307B4B92" w14:textId="77777777" w:rsidR="005C02F0" w:rsidRPr="0064046A" w:rsidRDefault="005C02F0" w:rsidP="005C02F0">
            <w:pPr>
              <w:jc w:val="left"/>
              <w:rPr>
                <w:b/>
              </w:rPr>
            </w:pPr>
            <w:r w:rsidRPr="0064046A">
              <w:rPr>
                <w:b/>
              </w:rPr>
              <w:lastRenderedPageBreak/>
              <w:t>“Wider Transmission Reinforcement Works”</w:t>
            </w:r>
          </w:p>
        </w:tc>
        <w:tc>
          <w:tcPr>
            <w:tcW w:w="4378" w:type="dxa"/>
          </w:tcPr>
          <w:p w14:paraId="050EDC83" w14:textId="77777777" w:rsidR="005C02F0" w:rsidRPr="0064046A" w:rsidRDefault="005C02F0" w:rsidP="005C02F0">
            <w:r w:rsidRPr="0064046A">
              <w:t>those elements of the Transmission Reinforcement Works other than the Enabling Works which in relation to a particular Construction Project are defined as such by the Onshore Transmission Owner in its TO Construction Agreement;</w:t>
            </w:r>
          </w:p>
        </w:tc>
      </w:tr>
      <w:tr w:rsidR="005C02F0" w:rsidRPr="0064046A" w14:paraId="666E0DBE" w14:textId="77777777" w:rsidTr="004B0100">
        <w:trPr>
          <w:trHeight w:val="300"/>
        </w:trPr>
        <w:tc>
          <w:tcPr>
            <w:tcW w:w="4377" w:type="dxa"/>
          </w:tcPr>
          <w:p w14:paraId="551EB665" w14:textId="77777777" w:rsidR="005C02F0" w:rsidRPr="0064046A" w:rsidRDefault="005C02F0" w:rsidP="005C02F0">
            <w:pPr>
              <w:jc w:val="left"/>
              <w:rPr>
                <w:b/>
              </w:rPr>
            </w:pPr>
            <w:r w:rsidRPr="0064046A">
              <w:rPr>
                <w:b/>
              </w:rPr>
              <w:t>"Withdrawal Date"</w:t>
            </w:r>
          </w:p>
        </w:tc>
        <w:tc>
          <w:tcPr>
            <w:tcW w:w="4378" w:type="dxa"/>
          </w:tcPr>
          <w:p w14:paraId="16481583" w14:textId="77777777" w:rsidR="005C02F0" w:rsidRPr="0064046A" w:rsidRDefault="005C02F0" w:rsidP="005C02F0">
            <w:r w:rsidRPr="0064046A">
              <w:t>the date defined in Section B</w:t>
            </w:r>
            <w:r w:rsidRPr="0064046A">
              <w:rPr>
                <w:i/>
              </w:rPr>
              <w:t xml:space="preserve">, </w:t>
            </w:r>
            <w:r w:rsidRPr="0064046A">
              <w:t>paragraph 5.1.4 upon which the Withdrawing Party shall withdraw from the Framework Agreement;</w:t>
            </w:r>
          </w:p>
        </w:tc>
      </w:tr>
      <w:tr w:rsidR="005C02F0" w:rsidRPr="0064046A" w14:paraId="6CC65201" w14:textId="77777777" w:rsidTr="004B0100">
        <w:trPr>
          <w:trHeight w:val="300"/>
        </w:trPr>
        <w:tc>
          <w:tcPr>
            <w:tcW w:w="4377" w:type="dxa"/>
          </w:tcPr>
          <w:p w14:paraId="271212FC" w14:textId="77777777" w:rsidR="005C02F0" w:rsidRPr="0064046A" w:rsidRDefault="005C02F0" w:rsidP="005C02F0">
            <w:pPr>
              <w:jc w:val="left"/>
              <w:rPr>
                <w:b/>
              </w:rPr>
            </w:pPr>
            <w:r w:rsidRPr="0064046A">
              <w:rPr>
                <w:b/>
              </w:rPr>
              <w:t>"Withdrawal Notice"</w:t>
            </w:r>
          </w:p>
        </w:tc>
        <w:tc>
          <w:tcPr>
            <w:tcW w:w="4378" w:type="dxa"/>
          </w:tcPr>
          <w:p w14:paraId="7B6F02AB" w14:textId="77777777" w:rsidR="005C02F0" w:rsidRPr="0064046A" w:rsidRDefault="005C02F0" w:rsidP="005C02F0">
            <w:r w:rsidRPr="0064046A">
              <w:t>the notice issued by a Party wishing to withdraw from the Framework Agreement as defined in Section B, sub-paragraph 5.1.2;</w:t>
            </w:r>
          </w:p>
        </w:tc>
      </w:tr>
      <w:tr w:rsidR="005C02F0" w:rsidRPr="0064046A" w14:paraId="54F2F095" w14:textId="77777777" w:rsidTr="004B0100">
        <w:trPr>
          <w:trHeight w:val="300"/>
        </w:trPr>
        <w:tc>
          <w:tcPr>
            <w:tcW w:w="4377" w:type="dxa"/>
          </w:tcPr>
          <w:p w14:paraId="0F44E22F" w14:textId="77777777" w:rsidR="005C02F0" w:rsidRPr="0064046A" w:rsidRDefault="005C02F0" w:rsidP="005C02F0">
            <w:pPr>
              <w:jc w:val="left"/>
              <w:rPr>
                <w:b/>
              </w:rPr>
            </w:pPr>
            <w:r w:rsidRPr="0064046A">
              <w:rPr>
                <w:b/>
              </w:rPr>
              <w:t>"Withdrawing Party"</w:t>
            </w:r>
          </w:p>
        </w:tc>
        <w:tc>
          <w:tcPr>
            <w:tcW w:w="4378" w:type="dxa"/>
          </w:tcPr>
          <w:p w14:paraId="60A5D540" w14:textId="77777777" w:rsidR="005C02F0" w:rsidRPr="0064046A" w:rsidRDefault="005C02F0" w:rsidP="005C02F0">
            <w:r w:rsidRPr="0064046A">
              <w:t>a Party wishing to withdraw from the Framework Agreement in accordance with Section B, sub-paragraph 5.1.1;</w:t>
            </w:r>
          </w:p>
        </w:tc>
      </w:tr>
      <w:tr w:rsidR="005C02F0" w:rsidRPr="00FD4D43" w14:paraId="511C6DFF" w14:textId="77777777" w:rsidTr="004B0100">
        <w:trPr>
          <w:trHeight w:val="300"/>
        </w:trPr>
        <w:tc>
          <w:tcPr>
            <w:tcW w:w="4377" w:type="dxa"/>
          </w:tcPr>
          <w:p w14:paraId="2D2F7BA8" w14:textId="77777777" w:rsidR="005C02F0" w:rsidRPr="00E2519D" w:rsidRDefault="005C02F0" w:rsidP="005C02F0">
            <w:pPr>
              <w:jc w:val="left"/>
              <w:rPr>
                <w:b/>
              </w:rPr>
            </w:pPr>
            <w:r>
              <w:rPr>
                <w:b/>
              </w:rPr>
              <w:t>“Workgroup”</w:t>
            </w:r>
          </w:p>
        </w:tc>
        <w:tc>
          <w:tcPr>
            <w:tcW w:w="4378" w:type="dxa"/>
          </w:tcPr>
          <w:p w14:paraId="11A7B739" w14:textId="77777777" w:rsidR="005C02F0" w:rsidRDefault="005C02F0" w:rsidP="005C02F0">
            <w:pPr>
              <w:spacing w:after="0"/>
            </w:pPr>
            <w:r>
              <w:t>a W</w:t>
            </w:r>
            <w:r w:rsidRPr="00FD4D43">
              <w:t>orkgroup</w:t>
            </w:r>
            <w:r w:rsidRPr="0039362D">
              <w:t xml:space="preserve"> </w:t>
            </w:r>
            <w:r>
              <w:t>established by the Committee pursuant to paragraph 7.2.4.A1</w:t>
            </w:r>
          </w:p>
          <w:p w14:paraId="6A2CBB5A" w14:textId="77777777" w:rsidR="005C02F0" w:rsidRPr="00FD4D43" w:rsidRDefault="005C02F0" w:rsidP="005C02F0">
            <w:pPr>
              <w:spacing w:after="0"/>
            </w:pPr>
          </w:p>
        </w:tc>
      </w:tr>
      <w:tr w:rsidR="005C02F0" w:rsidRPr="00E2519D" w14:paraId="01497DCF" w14:textId="77777777" w:rsidTr="004B0100">
        <w:trPr>
          <w:trHeight w:val="300"/>
        </w:trPr>
        <w:tc>
          <w:tcPr>
            <w:tcW w:w="4377" w:type="dxa"/>
          </w:tcPr>
          <w:p w14:paraId="4AB4A49B" w14:textId="77777777" w:rsidR="005C02F0" w:rsidRPr="00E2519D" w:rsidRDefault="005C02F0" w:rsidP="005C02F0">
            <w:pPr>
              <w:jc w:val="left"/>
              <w:rPr>
                <w:b/>
              </w:rPr>
            </w:pPr>
            <w:r>
              <w:rPr>
                <w:b/>
              </w:rPr>
              <w:t>“</w:t>
            </w:r>
            <w:r w:rsidRPr="0039362D">
              <w:rPr>
                <w:b/>
              </w:rPr>
              <w:t>Workgroup Report</w:t>
            </w:r>
            <w:r>
              <w:rPr>
                <w:b/>
              </w:rPr>
              <w:t>”</w:t>
            </w:r>
          </w:p>
        </w:tc>
        <w:tc>
          <w:tcPr>
            <w:tcW w:w="4378" w:type="dxa"/>
          </w:tcPr>
          <w:p w14:paraId="0F1BA767" w14:textId="77777777" w:rsidR="005C02F0" w:rsidRDefault="005C02F0" w:rsidP="005C02F0">
            <w:pPr>
              <w:spacing w:after="0"/>
            </w:pPr>
            <w:r w:rsidRPr="0039362D">
              <w:t>the report of a Workgroup in relation to a Proposed Amendment or any Alternative Amendment prepared pursuant to paragraph 7.2.4.A8</w:t>
            </w:r>
          </w:p>
          <w:p w14:paraId="32F1CCC5" w14:textId="77777777" w:rsidR="005C02F0" w:rsidRPr="00E2519D" w:rsidRDefault="005C02F0" w:rsidP="005C02F0">
            <w:pPr>
              <w:spacing w:after="0"/>
            </w:pPr>
          </w:p>
        </w:tc>
      </w:tr>
      <w:tr w:rsidR="005C02F0" w:rsidRPr="0064046A" w14:paraId="4547F6BC" w14:textId="77777777" w:rsidTr="004B0100">
        <w:trPr>
          <w:trHeight w:val="300"/>
        </w:trPr>
        <w:tc>
          <w:tcPr>
            <w:tcW w:w="4377" w:type="dxa"/>
          </w:tcPr>
          <w:p w14:paraId="7B6C1250" w14:textId="77777777" w:rsidR="005C02F0" w:rsidRPr="0064046A" w:rsidRDefault="005C02F0" w:rsidP="005C02F0">
            <w:pPr>
              <w:jc w:val="left"/>
              <w:rPr>
                <w:b/>
              </w:rPr>
            </w:pPr>
            <w:r w:rsidRPr="0064046A">
              <w:rPr>
                <w:b/>
              </w:rPr>
              <w:t>"Works"</w:t>
            </w:r>
          </w:p>
        </w:tc>
        <w:tc>
          <w:tcPr>
            <w:tcW w:w="4378" w:type="dxa"/>
          </w:tcPr>
          <w:p w14:paraId="7C077607" w14:textId="6247FF13" w:rsidR="005C02F0" w:rsidRPr="0064046A" w:rsidRDefault="005C02F0" w:rsidP="005C02F0">
            <w:pPr>
              <w:spacing w:after="0"/>
            </w:pPr>
            <w:r w:rsidRPr="0064046A">
              <w:t xml:space="preserve">as the context admits or requires, Transmission Construction Works, </w:t>
            </w:r>
            <w:r>
              <w:t>The Company</w:t>
            </w:r>
            <w:r w:rsidRPr="0064046A">
              <w:t xml:space="preserve"> Works and User Works. </w:t>
            </w:r>
          </w:p>
        </w:tc>
      </w:tr>
    </w:tbl>
    <w:p w14:paraId="74D15E70" w14:textId="77777777" w:rsidR="0039362D" w:rsidRPr="0039362D" w:rsidRDefault="0039362D" w:rsidP="00A73D26">
      <w:pPr>
        <w:pStyle w:val="ScheduleTitle"/>
        <w:jc w:val="both"/>
      </w:pPr>
    </w:p>
    <w:sectPr w:rsidR="0039362D" w:rsidRPr="0039362D" w:rsidSect="00273C4E">
      <w:headerReference w:type="even" r:id="rId12"/>
      <w:headerReference w:type="default" r:id="rId13"/>
      <w:footerReference w:type="even" r:id="rId14"/>
      <w:footerReference w:type="default" r:id="rId15"/>
      <w:headerReference w:type="first" r:id="rId16"/>
      <w:footerReference w:type="first" r:id="rId17"/>
      <w:pgSz w:w="11906" w:h="16838" w:code="9"/>
      <w:pgMar w:top="1440" w:right="1646" w:bottom="1134" w:left="1701" w:header="510" w:footer="142"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35B0DD" w14:textId="77777777" w:rsidR="008010C1" w:rsidRDefault="008010C1">
      <w:r>
        <w:separator/>
      </w:r>
    </w:p>
  </w:endnote>
  <w:endnote w:type="continuationSeparator" w:id="0">
    <w:p w14:paraId="70785322" w14:textId="77777777" w:rsidR="008010C1" w:rsidRDefault="008010C1">
      <w:r>
        <w:continuationSeparator/>
      </w:r>
    </w:p>
  </w:endnote>
  <w:endnote w:type="continuationNotice" w:id="1">
    <w:p w14:paraId="2E0B3EAE" w14:textId="77777777" w:rsidR="008010C1" w:rsidRDefault="008010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Olswang Logo">
    <w:altName w:val="Symbol"/>
    <w:panose1 w:val="00000000000000000000"/>
    <w:charset w:val="02"/>
    <w:family w:val="auto"/>
    <w:notTrueType/>
    <w:pitch w:val="variable"/>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5884B" w14:textId="77777777" w:rsidR="00350CBE" w:rsidRDefault="00350C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18BAB" w14:textId="1C6EDC72" w:rsidR="00CA436E" w:rsidRPr="00CA436E" w:rsidRDefault="28D23709" w:rsidP="00532B0A">
    <w:pPr>
      <w:pStyle w:val="Footer"/>
      <w:tabs>
        <w:tab w:val="center" w:pos="4395"/>
      </w:tabs>
      <w:spacing w:line="240" w:lineRule="auto"/>
      <w:ind w:right="360"/>
    </w:pPr>
    <w:r w:rsidRPr="28D23709">
      <w:rPr>
        <w:rStyle w:val="PageNumber"/>
        <w:color w:val="000000" w:themeColor="text1"/>
        <w:sz w:val="16"/>
        <w:szCs w:val="16"/>
      </w:rPr>
      <w:t>Version 3</w:t>
    </w:r>
    <w:r w:rsidR="00170D06">
      <w:rPr>
        <w:rStyle w:val="PageNumber"/>
        <w:color w:val="000000" w:themeColor="text1"/>
        <w:sz w:val="16"/>
        <w:szCs w:val="16"/>
      </w:rPr>
      <w:t>1</w:t>
    </w:r>
    <w:r w:rsidR="38390920">
      <w:tab/>
    </w:r>
    <w:r w:rsidRPr="28D23709">
      <w:rPr>
        <w:rStyle w:val="PageNumber"/>
        <w:sz w:val="16"/>
        <w:szCs w:val="16"/>
      </w:rPr>
      <w:t>J-</w:t>
    </w:r>
    <w:r w:rsidR="38390920" w:rsidRPr="28D23709">
      <w:rPr>
        <w:rStyle w:val="PageNumber"/>
        <w:noProof/>
        <w:sz w:val="16"/>
        <w:szCs w:val="16"/>
      </w:rPr>
      <w:fldChar w:fldCharType="begin"/>
    </w:r>
    <w:r w:rsidR="38390920" w:rsidRPr="28D23709">
      <w:rPr>
        <w:rStyle w:val="PageNumber"/>
        <w:sz w:val="16"/>
        <w:szCs w:val="16"/>
      </w:rPr>
      <w:instrText xml:space="preserve">PAGE  </w:instrText>
    </w:r>
    <w:r w:rsidR="38390920" w:rsidRPr="28D23709">
      <w:rPr>
        <w:rStyle w:val="PageNumber"/>
        <w:sz w:val="16"/>
        <w:szCs w:val="16"/>
      </w:rPr>
      <w:fldChar w:fldCharType="separate"/>
    </w:r>
    <w:r w:rsidRPr="28D23709">
      <w:rPr>
        <w:rStyle w:val="PageNumber"/>
        <w:noProof/>
        <w:sz w:val="16"/>
        <w:szCs w:val="16"/>
      </w:rPr>
      <w:t>23</w:t>
    </w:r>
    <w:r w:rsidR="38390920" w:rsidRPr="28D23709">
      <w:rPr>
        <w:rStyle w:val="PageNumber"/>
        <w:noProof/>
        <w:sz w:val="16"/>
        <w:szCs w:val="16"/>
      </w:rPr>
      <w:fldChar w:fldCharType="end"/>
    </w:r>
    <w:r w:rsidRPr="28D23709">
      <w:rPr>
        <w:rStyle w:val="PageNumber"/>
        <w:sz w:val="16"/>
        <w:szCs w:val="16"/>
      </w:rPr>
      <w:t xml:space="preserve"> </w:t>
    </w:r>
    <w:r w:rsidR="38390920">
      <w:tab/>
    </w:r>
    <w:r>
      <w:t xml:space="preserve"> </w:t>
    </w:r>
    <w:r w:rsidR="008A03A7">
      <w:t>24 September</w:t>
    </w:r>
    <w:r>
      <w:t xml:space="preserve">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575557" w14:textId="77777777" w:rsidR="00350CBE" w:rsidRDefault="00350C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DC6683" w14:textId="77777777" w:rsidR="008010C1" w:rsidRDefault="008010C1">
      <w:r>
        <w:separator/>
      </w:r>
    </w:p>
  </w:footnote>
  <w:footnote w:type="continuationSeparator" w:id="0">
    <w:p w14:paraId="28D89569" w14:textId="77777777" w:rsidR="008010C1" w:rsidRDefault="008010C1">
      <w:r>
        <w:continuationSeparator/>
      </w:r>
    </w:p>
  </w:footnote>
  <w:footnote w:type="continuationNotice" w:id="1">
    <w:p w14:paraId="5173C4C0" w14:textId="77777777" w:rsidR="008010C1" w:rsidRDefault="008010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E5733" w14:textId="77777777" w:rsidR="00350CBE" w:rsidRDefault="00350C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EBB6B" w14:textId="77777777" w:rsidR="00350CBE" w:rsidRDefault="00350C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5FA50" w14:textId="77777777" w:rsidR="00350CBE" w:rsidRDefault="00350C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431FF0"/>
    <w:multiLevelType w:val="hybridMultilevel"/>
    <w:tmpl w:val="913AE2C2"/>
    <w:lvl w:ilvl="0" w:tplc="4636F708">
      <w:start w:val="1"/>
      <w:numFmt w:val="lowerLetter"/>
      <w:lvlText w:val="(%1)"/>
      <w:lvlJc w:val="left"/>
      <w:pPr>
        <w:tabs>
          <w:tab w:val="num" w:pos="393"/>
        </w:tabs>
        <w:ind w:left="393" w:hanging="360"/>
      </w:pPr>
      <w:rPr>
        <w:rFonts w:hint="default"/>
      </w:rPr>
    </w:lvl>
    <w:lvl w:ilvl="1" w:tplc="04090019" w:tentative="1">
      <w:start w:val="1"/>
      <w:numFmt w:val="lowerLetter"/>
      <w:lvlText w:val="%2."/>
      <w:lvlJc w:val="left"/>
      <w:pPr>
        <w:tabs>
          <w:tab w:val="num" w:pos="1113"/>
        </w:tabs>
        <w:ind w:left="1113" w:hanging="360"/>
      </w:pPr>
    </w:lvl>
    <w:lvl w:ilvl="2" w:tplc="0409001B" w:tentative="1">
      <w:start w:val="1"/>
      <w:numFmt w:val="lowerRoman"/>
      <w:lvlText w:val="%3."/>
      <w:lvlJc w:val="right"/>
      <w:pPr>
        <w:tabs>
          <w:tab w:val="num" w:pos="1833"/>
        </w:tabs>
        <w:ind w:left="1833" w:hanging="180"/>
      </w:pPr>
    </w:lvl>
    <w:lvl w:ilvl="3" w:tplc="0409000F" w:tentative="1">
      <w:start w:val="1"/>
      <w:numFmt w:val="decimal"/>
      <w:lvlText w:val="%4."/>
      <w:lvlJc w:val="left"/>
      <w:pPr>
        <w:tabs>
          <w:tab w:val="num" w:pos="2553"/>
        </w:tabs>
        <w:ind w:left="2553" w:hanging="360"/>
      </w:pPr>
    </w:lvl>
    <w:lvl w:ilvl="4" w:tplc="04090019" w:tentative="1">
      <w:start w:val="1"/>
      <w:numFmt w:val="lowerLetter"/>
      <w:lvlText w:val="%5."/>
      <w:lvlJc w:val="left"/>
      <w:pPr>
        <w:tabs>
          <w:tab w:val="num" w:pos="3273"/>
        </w:tabs>
        <w:ind w:left="3273" w:hanging="360"/>
      </w:pPr>
    </w:lvl>
    <w:lvl w:ilvl="5" w:tplc="0409001B" w:tentative="1">
      <w:start w:val="1"/>
      <w:numFmt w:val="lowerRoman"/>
      <w:lvlText w:val="%6."/>
      <w:lvlJc w:val="right"/>
      <w:pPr>
        <w:tabs>
          <w:tab w:val="num" w:pos="3993"/>
        </w:tabs>
        <w:ind w:left="3993" w:hanging="180"/>
      </w:pPr>
    </w:lvl>
    <w:lvl w:ilvl="6" w:tplc="0409000F" w:tentative="1">
      <w:start w:val="1"/>
      <w:numFmt w:val="decimal"/>
      <w:lvlText w:val="%7."/>
      <w:lvlJc w:val="left"/>
      <w:pPr>
        <w:tabs>
          <w:tab w:val="num" w:pos="4713"/>
        </w:tabs>
        <w:ind w:left="4713" w:hanging="360"/>
      </w:pPr>
    </w:lvl>
    <w:lvl w:ilvl="7" w:tplc="04090019" w:tentative="1">
      <w:start w:val="1"/>
      <w:numFmt w:val="lowerLetter"/>
      <w:lvlText w:val="%8."/>
      <w:lvlJc w:val="left"/>
      <w:pPr>
        <w:tabs>
          <w:tab w:val="num" w:pos="5433"/>
        </w:tabs>
        <w:ind w:left="5433" w:hanging="360"/>
      </w:pPr>
    </w:lvl>
    <w:lvl w:ilvl="8" w:tplc="0409001B" w:tentative="1">
      <w:start w:val="1"/>
      <w:numFmt w:val="lowerRoman"/>
      <w:lvlText w:val="%9."/>
      <w:lvlJc w:val="right"/>
      <w:pPr>
        <w:tabs>
          <w:tab w:val="num" w:pos="6153"/>
        </w:tabs>
        <w:ind w:left="6153" w:hanging="180"/>
      </w:pPr>
    </w:lvl>
  </w:abstractNum>
  <w:abstractNum w:abstractNumId="1"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2"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4" w15:restartNumberingAfterBreak="0">
    <w:nsid w:val="27A3509E"/>
    <w:multiLevelType w:val="hybridMultilevel"/>
    <w:tmpl w:val="E1BECFCE"/>
    <w:lvl w:ilvl="0" w:tplc="C7C8CD9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39995DBD"/>
    <w:multiLevelType w:val="hybridMultilevel"/>
    <w:tmpl w:val="A3DE09C6"/>
    <w:lvl w:ilvl="0" w:tplc="C88E6680">
      <w:start w:val="1"/>
      <w:numFmt w:val="lowerLetter"/>
      <w:lvlText w:val="(%1)"/>
      <w:lvlJc w:val="left"/>
      <w:pPr>
        <w:tabs>
          <w:tab w:val="num" w:pos="387"/>
        </w:tabs>
        <w:ind w:left="387" w:hanging="360"/>
      </w:pPr>
      <w:rPr>
        <w:rFonts w:hint="default"/>
      </w:rPr>
    </w:lvl>
    <w:lvl w:ilvl="1" w:tplc="08090019" w:tentative="1">
      <w:start w:val="1"/>
      <w:numFmt w:val="lowerLetter"/>
      <w:lvlText w:val="%2."/>
      <w:lvlJc w:val="left"/>
      <w:pPr>
        <w:tabs>
          <w:tab w:val="num" w:pos="1107"/>
        </w:tabs>
        <w:ind w:left="1107" w:hanging="360"/>
      </w:pPr>
    </w:lvl>
    <w:lvl w:ilvl="2" w:tplc="0809001B" w:tentative="1">
      <w:start w:val="1"/>
      <w:numFmt w:val="lowerRoman"/>
      <w:lvlText w:val="%3."/>
      <w:lvlJc w:val="right"/>
      <w:pPr>
        <w:tabs>
          <w:tab w:val="num" w:pos="1827"/>
        </w:tabs>
        <w:ind w:left="1827" w:hanging="180"/>
      </w:pPr>
    </w:lvl>
    <w:lvl w:ilvl="3" w:tplc="0809000F" w:tentative="1">
      <w:start w:val="1"/>
      <w:numFmt w:val="decimal"/>
      <w:lvlText w:val="%4."/>
      <w:lvlJc w:val="left"/>
      <w:pPr>
        <w:tabs>
          <w:tab w:val="num" w:pos="2547"/>
        </w:tabs>
        <w:ind w:left="2547" w:hanging="360"/>
      </w:pPr>
    </w:lvl>
    <w:lvl w:ilvl="4" w:tplc="08090019" w:tentative="1">
      <w:start w:val="1"/>
      <w:numFmt w:val="lowerLetter"/>
      <w:lvlText w:val="%5."/>
      <w:lvlJc w:val="left"/>
      <w:pPr>
        <w:tabs>
          <w:tab w:val="num" w:pos="3267"/>
        </w:tabs>
        <w:ind w:left="3267" w:hanging="360"/>
      </w:pPr>
    </w:lvl>
    <w:lvl w:ilvl="5" w:tplc="0809001B" w:tentative="1">
      <w:start w:val="1"/>
      <w:numFmt w:val="lowerRoman"/>
      <w:lvlText w:val="%6."/>
      <w:lvlJc w:val="right"/>
      <w:pPr>
        <w:tabs>
          <w:tab w:val="num" w:pos="3987"/>
        </w:tabs>
        <w:ind w:left="3987" w:hanging="180"/>
      </w:pPr>
    </w:lvl>
    <w:lvl w:ilvl="6" w:tplc="0809000F" w:tentative="1">
      <w:start w:val="1"/>
      <w:numFmt w:val="decimal"/>
      <w:lvlText w:val="%7."/>
      <w:lvlJc w:val="left"/>
      <w:pPr>
        <w:tabs>
          <w:tab w:val="num" w:pos="4707"/>
        </w:tabs>
        <w:ind w:left="4707" w:hanging="360"/>
      </w:pPr>
    </w:lvl>
    <w:lvl w:ilvl="7" w:tplc="08090019" w:tentative="1">
      <w:start w:val="1"/>
      <w:numFmt w:val="lowerLetter"/>
      <w:lvlText w:val="%8."/>
      <w:lvlJc w:val="left"/>
      <w:pPr>
        <w:tabs>
          <w:tab w:val="num" w:pos="5427"/>
        </w:tabs>
        <w:ind w:left="5427" w:hanging="360"/>
      </w:pPr>
    </w:lvl>
    <w:lvl w:ilvl="8" w:tplc="0809001B" w:tentative="1">
      <w:start w:val="1"/>
      <w:numFmt w:val="lowerRoman"/>
      <w:lvlText w:val="%9."/>
      <w:lvlJc w:val="right"/>
      <w:pPr>
        <w:tabs>
          <w:tab w:val="num" w:pos="6147"/>
        </w:tabs>
        <w:ind w:left="6147" w:hanging="180"/>
      </w:pPr>
    </w:lvl>
  </w:abstractNum>
  <w:abstractNum w:abstractNumId="8"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9"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12"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4" w15:restartNumberingAfterBreak="0">
    <w:nsid w:val="565D7E08"/>
    <w:multiLevelType w:val="hybridMultilevel"/>
    <w:tmpl w:val="320E9CD0"/>
    <w:lvl w:ilvl="0" w:tplc="F0744360">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5E09430F"/>
    <w:multiLevelType w:val="hybridMultilevel"/>
    <w:tmpl w:val="4732D072"/>
    <w:lvl w:ilvl="0" w:tplc="06E4D7A4">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5E9416A5"/>
    <w:multiLevelType w:val="hybridMultilevel"/>
    <w:tmpl w:val="7CCE7194"/>
    <w:lvl w:ilvl="0" w:tplc="A31295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0BB359D"/>
    <w:multiLevelType w:val="hybridMultilevel"/>
    <w:tmpl w:val="B3926470"/>
    <w:lvl w:ilvl="0" w:tplc="1E6A2500">
      <w:start w:val="1"/>
      <w:numFmt w:val="lowerLetter"/>
      <w:lvlText w:val="(%1)"/>
      <w:lvlJc w:val="left"/>
      <w:pPr>
        <w:tabs>
          <w:tab w:val="num" w:pos="720"/>
        </w:tabs>
        <w:ind w:left="720" w:hanging="360"/>
      </w:pPr>
      <w:rPr>
        <w:rFonts w:ascii="Arial" w:hAnsi="Arial"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15:restartNumberingAfterBreak="0">
    <w:nsid w:val="7AAD1477"/>
    <w:multiLevelType w:val="hybridMultilevel"/>
    <w:tmpl w:val="812881CA"/>
    <w:lvl w:ilvl="0" w:tplc="430A2148">
      <w:start w:val="1"/>
      <w:numFmt w:val="bullet"/>
      <w:lvlText w:val=""/>
      <w:lvlJc w:val="left"/>
      <w:pPr>
        <w:tabs>
          <w:tab w:val="num" w:pos="420"/>
        </w:tabs>
        <w:ind w:left="420" w:hanging="360"/>
      </w:pPr>
      <w:rPr>
        <w:rFonts w:ascii="Symbol" w:hAnsi="Symbol" w:hint="default"/>
        <w:color w:val="auto"/>
      </w:rPr>
    </w:lvl>
    <w:lvl w:ilvl="1" w:tplc="1A9ACC28" w:tentative="1">
      <w:start w:val="1"/>
      <w:numFmt w:val="bullet"/>
      <w:lvlText w:val="o"/>
      <w:lvlJc w:val="left"/>
      <w:pPr>
        <w:tabs>
          <w:tab w:val="num" w:pos="1500"/>
        </w:tabs>
        <w:ind w:left="1500" w:hanging="360"/>
      </w:pPr>
      <w:rPr>
        <w:rFonts w:ascii="Courier New" w:hAnsi="Courier New" w:cs="Tahoma" w:hint="default"/>
      </w:rPr>
    </w:lvl>
    <w:lvl w:ilvl="2" w:tplc="A9C6923A" w:tentative="1">
      <w:start w:val="1"/>
      <w:numFmt w:val="bullet"/>
      <w:lvlText w:val=""/>
      <w:lvlJc w:val="left"/>
      <w:pPr>
        <w:tabs>
          <w:tab w:val="num" w:pos="2220"/>
        </w:tabs>
        <w:ind w:left="2220" w:hanging="360"/>
      </w:pPr>
      <w:rPr>
        <w:rFonts w:ascii="Wingdings" w:hAnsi="Wingdings" w:hint="default"/>
      </w:rPr>
    </w:lvl>
    <w:lvl w:ilvl="3" w:tplc="2FAC3FAE" w:tentative="1">
      <w:start w:val="1"/>
      <w:numFmt w:val="bullet"/>
      <w:lvlText w:val=""/>
      <w:lvlJc w:val="left"/>
      <w:pPr>
        <w:tabs>
          <w:tab w:val="num" w:pos="2940"/>
        </w:tabs>
        <w:ind w:left="2940" w:hanging="360"/>
      </w:pPr>
      <w:rPr>
        <w:rFonts w:ascii="Symbol" w:hAnsi="Symbol" w:hint="default"/>
      </w:rPr>
    </w:lvl>
    <w:lvl w:ilvl="4" w:tplc="6B18EEE6" w:tentative="1">
      <w:start w:val="1"/>
      <w:numFmt w:val="bullet"/>
      <w:lvlText w:val="o"/>
      <w:lvlJc w:val="left"/>
      <w:pPr>
        <w:tabs>
          <w:tab w:val="num" w:pos="3660"/>
        </w:tabs>
        <w:ind w:left="3660" w:hanging="360"/>
      </w:pPr>
      <w:rPr>
        <w:rFonts w:ascii="Courier New" w:hAnsi="Courier New" w:cs="Tahoma" w:hint="default"/>
      </w:rPr>
    </w:lvl>
    <w:lvl w:ilvl="5" w:tplc="743EE870" w:tentative="1">
      <w:start w:val="1"/>
      <w:numFmt w:val="bullet"/>
      <w:lvlText w:val=""/>
      <w:lvlJc w:val="left"/>
      <w:pPr>
        <w:tabs>
          <w:tab w:val="num" w:pos="4380"/>
        </w:tabs>
        <w:ind w:left="4380" w:hanging="360"/>
      </w:pPr>
      <w:rPr>
        <w:rFonts w:ascii="Wingdings" w:hAnsi="Wingdings" w:hint="default"/>
      </w:rPr>
    </w:lvl>
    <w:lvl w:ilvl="6" w:tplc="A288CA78" w:tentative="1">
      <w:start w:val="1"/>
      <w:numFmt w:val="bullet"/>
      <w:lvlText w:val=""/>
      <w:lvlJc w:val="left"/>
      <w:pPr>
        <w:tabs>
          <w:tab w:val="num" w:pos="5100"/>
        </w:tabs>
        <w:ind w:left="5100" w:hanging="360"/>
      </w:pPr>
      <w:rPr>
        <w:rFonts w:ascii="Symbol" w:hAnsi="Symbol" w:hint="default"/>
      </w:rPr>
    </w:lvl>
    <w:lvl w:ilvl="7" w:tplc="E9E240A0" w:tentative="1">
      <w:start w:val="1"/>
      <w:numFmt w:val="bullet"/>
      <w:lvlText w:val="o"/>
      <w:lvlJc w:val="left"/>
      <w:pPr>
        <w:tabs>
          <w:tab w:val="num" w:pos="5820"/>
        </w:tabs>
        <w:ind w:left="5820" w:hanging="360"/>
      </w:pPr>
      <w:rPr>
        <w:rFonts w:ascii="Courier New" w:hAnsi="Courier New" w:cs="Tahoma" w:hint="default"/>
      </w:rPr>
    </w:lvl>
    <w:lvl w:ilvl="8" w:tplc="BDCA81BA" w:tentative="1">
      <w:start w:val="1"/>
      <w:numFmt w:val="bullet"/>
      <w:lvlText w:val=""/>
      <w:lvlJc w:val="left"/>
      <w:pPr>
        <w:tabs>
          <w:tab w:val="num" w:pos="6540"/>
        </w:tabs>
        <w:ind w:left="6540" w:hanging="360"/>
      </w:pPr>
      <w:rPr>
        <w:rFonts w:ascii="Wingdings" w:hAnsi="Wingdings" w:hint="default"/>
      </w:rPr>
    </w:lvl>
  </w:abstractNum>
  <w:abstractNum w:abstractNumId="21" w15:restartNumberingAfterBreak="0">
    <w:nsid w:val="7D2A12D2"/>
    <w:multiLevelType w:val="hybridMultilevel"/>
    <w:tmpl w:val="916431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366567484">
    <w:abstractNumId w:val="1"/>
  </w:num>
  <w:num w:numId="2" w16cid:durableId="966621207">
    <w:abstractNumId w:val="13"/>
  </w:num>
  <w:num w:numId="3" w16cid:durableId="1754085954">
    <w:abstractNumId w:val="8"/>
  </w:num>
  <w:num w:numId="4" w16cid:durableId="1202984205">
    <w:abstractNumId w:val="18"/>
  </w:num>
  <w:num w:numId="5" w16cid:durableId="1151142077">
    <w:abstractNumId w:val="6"/>
  </w:num>
  <w:num w:numId="6" w16cid:durableId="1546795163">
    <w:abstractNumId w:val="9"/>
  </w:num>
  <w:num w:numId="7" w16cid:durableId="1258751634">
    <w:abstractNumId w:val="19"/>
  </w:num>
  <w:num w:numId="8" w16cid:durableId="1101725853">
    <w:abstractNumId w:val="22"/>
  </w:num>
  <w:num w:numId="9" w16cid:durableId="1093477824">
    <w:abstractNumId w:val="3"/>
  </w:num>
  <w:num w:numId="10" w16cid:durableId="2119325323">
    <w:abstractNumId w:val="10"/>
  </w:num>
  <w:num w:numId="11" w16cid:durableId="1393432856">
    <w:abstractNumId w:val="20"/>
  </w:num>
  <w:num w:numId="12" w16cid:durableId="1747452110">
    <w:abstractNumId w:val="5"/>
  </w:num>
  <w:num w:numId="13" w16cid:durableId="274338254">
    <w:abstractNumId w:val="12"/>
  </w:num>
  <w:num w:numId="14" w16cid:durableId="1309748312">
    <w:abstractNumId w:val="11"/>
  </w:num>
  <w:num w:numId="15" w16cid:durableId="2042510188">
    <w:abstractNumId w:val="0"/>
  </w:num>
  <w:num w:numId="16" w16cid:durableId="1394431963">
    <w:abstractNumId w:val="16"/>
  </w:num>
  <w:num w:numId="17" w16cid:durableId="1141312719">
    <w:abstractNumId w:val="17"/>
  </w:num>
  <w:num w:numId="18" w16cid:durableId="52318741">
    <w:abstractNumId w:val="7"/>
  </w:num>
  <w:num w:numId="19" w16cid:durableId="1030179093">
    <w:abstractNumId w:val="8"/>
  </w:num>
  <w:num w:numId="20" w16cid:durableId="1768192193">
    <w:abstractNumId w:val="8"/>
  </w:num>
  <w:num w:numId="21" w16cid:durableId="1148519843">
    <w:abstractNumId w:val="8"/>
  </w:num>
  <w:num w:numId="22" w16cid:durableId="1714619837">
    <w:abstractNumId w:val="14"/>
  </w:num>
  <w:num w:numId="23" w16cid:durableId="1657414865">
    <w:abstractNumId w:val="4"/>
  </w:num>
  <w:num w:numId="24" w16cid:durableId="523636902">
    <w:abstractNumId w:val="8"/>
  </w:num>
  <w:num w:numId="25" w16cid:durableId="1470317638">
    <w:abstractNumId w:val="8"/>
  </w:num>
  <w:num w:numId="26" w16cid:durableId="83917762">
    <w:abstractNumId w:val="15"/>
  </w:num>
  <w:num w:numId="27" w16cid:durableId="115948665">
    <w:abstractNumId w:val="2"/>
  </w:num>
  <w:num w:numId="28" w16cid:durableId="501048176">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ve Baker">
    <w15:presenceInfo w15:providerId="AD" w15:userId="S::stephen.baker@neso.energy::d8a94d33-3c4b-4616-9146-4f33804c0666"/>
  </w15:person>
  <w15:person w15:author="Steve Baker [NESO]">
    <w15:presenceInfo w15:providerId="AD" w15:userId="S::stephen.baker@neso.energy::d8a94d33-3c4b-4616-9146-4f33804c06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formatting="1" w:enforcement="1" w:cryptProviderType="rsaAES" w:cryptAlgorithmClass="hash" w:cryptAlgorithmType="typeAny" w:cryptAlgorithmSid="14" w:cryptSpinCount="100000" w:hash="u9UFbZhqio0+ExFDP44qVD6x1geIPxYEOGzXC8hBQmia/kUPzL3EkNh9s1zacC/d3lQK2QeNvJ8aGU0Tnudw8w==" w:salt="BjE3U3EZRZ/6Wvxr4R/Jpw=="/>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8FF"/>
    <w:rsid w:val="000028AA"/>
    <w:rsid w:val="00002E50"/>
    <w:rsid w:val="00003287"/>
    <w:rsid w:val="00016D02"/>
    <w:rsid w:val="00022D4F"/>
    <w:rsid w:val="00030C5D"/>
    <w:rsid w:val="00033E9D"/>
    <w:rsid w:val="00033FFC"/>
    <w:rsid w:val="0003543A"/>
    <w:rsid w:val="0003600D"/>
    <w:rsid w:val="00036782"/>
    <w:rsid w:val="00042F9A"/>
    <w:rsid w:val="00043CFA"/>
    <w:rsid w:val="00050FE3"/>
    <w:rsid w:val="00051497"/>
    <w:rsid w:val="0005214F"/>
    <w:rsid w:val="00053027"/>
    <w:rsid w:val="00054240"/>
    <w:rsid w:val="00055F7B"/>
    <w:rsid w:val="000570A3"/>
    <w:rsid w:val="000645B3"/>
    <w:rsid w:val="000646EF"/>
    <w:rsid w:val="00065EE3"/>
    <w:rsid w:val="00070551"/>
    <w:rsid w:val="00071701"/>
    <w:rsid w:val="000749C3"/>
    <w:rsid w:val="00077433"/>
    <w:rsid w:val="00077883"/>
    <w:rsid w:val="0008190B"/>
    <w:rsid w:val="00086DE0"/>
    <w:rsid w:val="00094131"/>
    <w:rsid w:val="000947B1"/>
    <w:rsid w:val="000A1147"/>
    <w:rsid w:val="000A1554"/>
    <w:rsid w:val="000A2AD5"/>
    <w:rsid w:val="000A2CC7"/>
    <w:rsid w:val="000A7FDB"/>
    <w:rsid w:val="000B117F"/>
    <w:rsid w:val="000B2B8C"/>
    <w:rsid w:val="000B6127"/>
    <w:rsid w:val="000B66A4"/>
    <w:rsid w:val="000B6D31"/>
    <w:rsid w:val="000C36A2"/>
    <w:rsid w:val="000D1154"/>
    <w:rsid w:val="000D2214"/>
    <w:rsid w:val="000D2BC7"/>
    <w:rsid w:val="000D2CE3"/>
    <w:rsid w:val="000D3971"/>
    <w:rsid w:val="000D3EAC"/>
    <w:rsid w:val="000D66F9"/>
    <w:rsid w:val="000D7DB2"/>
    <w:rsid w:val="000D7F5B"/>
    <w:rsid w:val="000E2744"/>
    <w:rsid w:val="000E6752"/>
    <w:rsid w:val="000E7382"/>
    <w:rsid w:val="000F444F"/>
    <w:rsid w:val="000F4B09"/>
    <w:rsid w:val="000F7C43"/>
    <w:rsid w:val="00102D89"/>
    <w:rsid w:val="00103BD5"/>
    <w:rsid w:val="00103BE0"/>
    <w:rsid w:val="00104684"/>
    <w:rsid w:val="0011222F"/>
    <w:rsid w:val="001130AF"/>
    <w:rsid w:val="00114194"/>
    <w:rsid w:val="0012035D"/>
    <w:rsid w:val="001251A9"/>
    <w:rsid w:val="001265B3"/>
    <w:rsid w:val="001328CD"/>
    <w:rsid w:val="001329EE"/>
    <w:rsid w:val="00136948"/>
    <w:rsid w:val="0014047F"/>
    <w:rsid w:val="00144CCC"/>
    <w:rsid w:val="001514DA"/>
    <w:rsid w:val="001515E8"/>
    <w:rsid w:val="00154AD2"/>
    <w:rsid w:val="001605B0"/>
    <w:rsid w:val="001608BE"/>
    <w:rsid w:val="00161F6C"/>
    <w:rsid w:val="00162FA0"/>
    <w:rsid w:val="00165A88"/>
    <w:rsid w:val="00170D06"/>
    <w:rsid w:val="00174E1E"/>
    <w:rsid w:val="0018247D"/>
    <w:rsid w:val="00185512"/>
    <w:rsid w:val="00191367"/>
    <w:rsid w:val="001973E9"/>
    <w:rsid w:val="001A0727"/>
    <w:rsid w:val="001A329C"/>
    <w:rsid w:val="001A4CF2"/>
    <w:rsid w:val="001A4FEE"/>
    <w:rsid w:val="001A66C0"/>
    <w:rsid w:val="001B4385"/>
    <w:rsid w:val="001B7A46"/>
    <w:rsid w:val="001C099A"/>
    <w:rsid w:val="001D2E21"/>
    <w:rsid w:val="001D3889"/>
    <w:rsid w:val="001D42A1"/>
    <w:rsid w:val="001E325D"/>
    <w:rsid w:val="001F1BF7"/>
    <w:rsid w:val="001F467A"/>
    <w:rsid w:val="001F5F2F"/>
    <w:rsid w:val="002036DF"/>
    <w:rsid w:val="00205D51"/>
    <w:rsid w:val="002074CB"/>
    <w:rsid w:val="00211153"/>
    <w:rsid w:val="00212135"/>
    <w:rsid w:val="00213203"/>
    <w:rsid w:val="0021491F"/>
    <w:rsid w:val="002162F8"/>
    <w:rsid w:val="00216731"/>
    <w:rsid w:val="00222E53"/>
    <w:rsid w:val="0022402E"/>
    <w:rsid w:val="00230A57"/>
    <w:rsid w:val="002328F8"/>
    <w:rsid w:val="0024082F"/>
    <w:rsid w:val="002426F5"/>
    <w:rsid w:val="00243FAB"/>
    <w:rsid w:val="00245802"/>
    <w:rsid w:val="00254359"/>
    <w:rsid w:val="002641B0"/>
    <w:rsid w:val="002644C2"/>
    <w:rsid w:val="00264884"/>
    <w:rsid w:val="00273A39"/>
    <w:rsid w:val="00273C4E"/>
    <w:rsid w:val="0027565D"/>
    <w:rsid w:val="0028782F"/>
    <w:rsid w:val="00290901"/>
    <w:rsid w:val="00293361"/>
    <w:rsid w:val="00293840"/>
    <w:rsid w:val="002A0C43"/>
    <w:rsid w:val="002A307D"/>
    <w:rsid w:val="002A3311"/>
    <w:rsid w:val="002A61C2"/>
    <w:rsid w:val="002B5BEF"/>
    <w:rsid w:val="002C067C"/>
    <w:rsid w:val="002C1AB4"/>
    <w:rsid w:val="002C2DF4"/>
    <w:rsid w:val="002C524C"/>
    <w:rsid w:val="002D0C56"/>
    <w:rsid w:val="002D0DF4"/>
    <w:rsid w:val="002D15D3"/>
    <w:rsid w:val="002D3DE2"/>
    <w:rsid w:val="002D554A"/>
    <w:rsid w:val="002D5E67"/>
    <w:rsid w:val="002D66B4"/>
    <w:rsid w:val="002E13AC"/>
    <w:rsid w:val="002E3FD2"/>
    <w:rsid w:val="002E7F13"/>
    <w:rsid w:val="002F1391"/>
    <w:rsid w:val="002F1567"/>
    <w:rsid w:val="002F3512"/>
    <w:rsid w:val="002F35E1"/>
    <w:rsid w:val="002F49D6"/>
    <w:rsid w:val="002F5D9C"/>
    <w:rsid w:val="003003CC"/>
    <w:rsid w:val="003017C5"/>
    <w:rsid w:val="003022A8"/>
    <w:rsid w:val="00310C67"/>
    <w:rsid w:val="003141CF"/>
    <w:rsid w:val="00316526"/>
    <w:rsid w:val="00320622"/>
    <w:rsid w:val="0032110F"/>
    <w:rsid w:val="00334F97"/>
    <w:rsid w:val="003360D3"/>
    <w:rsid w:val="003373C8"/>
    <w:rsid w:val="00337F79"/>
    <w:rsid w:val="00344013"/>
    <w:rsid w:val="003447E2"/>
    <w:rsid w:val="003450F3"/>
    <w:rsid w:val="003466D4"/>
    <w:rsid w:val="003469FC"/>
    <w:rsid w:val="00350CBE"/>
    <w:rsid w:val="003510D4"/>
    <w:rsid w:val="00352FD3"/>
    <w:rsid w:val="0035337B"/>
    <w:rsid w:val="00357D4A"/>
    <w:rsid w:val="00360D21"/>
    <w:rsid w:val="0036371A"/>
    <w:rsid w:val="00366298"/>
    <w:rsid w:val="003701DA"/>
    <w:rsid w:val="00370289"/>
    <w:rsid w:val="003843BB"/>
    <w:rsid w:val="00387058"/>
    <w:rsid w:val="00390EC3"/>
    <w:rsid w:val="0039362D"/>
    <w:rsid w:val="0039425D"/>
    <w:rsid w:val="00396087"/>
    <w:rsid w:val="003A01E6"/>
    <w:rsid w:val="003A224C"/>
    <w:rsid w:val="003A40C0"/>
    <w:rsid w:val="003A50A7"/>
    <w:rsid w:val="003A50F9"/>
    <w:rsid w:val="003B3D77"/>
    <w:rsid w:val="003B3F26"/>
    <w:rsid w:val="003C01F2"/>
    <w:rsid w:val="003C3BC1"/>
    <w:rsid w:val="003D30C2"/>
    <w:rsid w:val="003D6A72"/>
    <w:rsid w:val="003D6CB9"/>
    <w:rsid w:val="003D7A7D"/>
    <w:rsid w:val="003E3275"/>
    <w:rsid w:val="003E42BD"/>
    <w:rsid w:val="003F1F1D"/>
    <w:rsid w:val="003F5986"/>
    <w:rsid w:val="003F631E"/>
    <w:rsid w:val="003F6D0A"/>
    <w:rsid w:val="00400CBD"/>
    <w:rsid w:val="0040205D"/>
    <w:rsid w:val="004030B6"/>
    <w:rsid w:val="00404491"/>
    <w:rsid w:val="00404FD1"/>
    <w:rsid w:val="00405A64"/>
    <w:rsid w:val="00406057"/>
    <w:rsid w:val="0040711E"/>
    <w:rsid w:val="00411078"/>
    <w:rsid w:val="00412FDF"/>
    <w:rsid w:val="00415507"/>
    <w:rsid w:val="004178A5"/>
    <w:rsid w:val="00422F3E"/>
    <w:rsid w:val="00423B6F"/>
    <w:rsid w:val="00424DBB"/>
    <w:rsid w:val="0042649D"/>
    <w:rsid w:val="004315A8"/>
    <w:rsid w:val="00433579"/>
    <w:rsid w:val="00434446"/>
    <w:rsid w:val="00434AA9"/>
    <w:rsid w:val="004366A0"/>
    <w:rsid w:val="0044195D"/>
    <w:rsid w:val="00442361"/>
    <w:rsid w:val="004436FE"/>
    <w:rsid w:val="0044789F"/>
    <w:rsid w:val="00453BC3"/>
    <w:rsid w:val="00453CCB"/>
    <w:rsid w:val="004554DC"/>
    <w:rsid w:val="004573FE"/>
    <w:rsid w:val="00457793"/>
    <w:rsid w:val="00462D27"/>
    <w:rsid w:val="00471914"/>
    <w:rsid w:val="004759E2"/>
    <w:rsid w:val="00475A73"/>
    <w:rsid w:val="00480EDF"/>
    <w:rsid w:val="004868FF"/>
    <w:rsid w:val="004912F7"/>
    <w:rsid w:val="00494B49"/>
    <w:rsid w:val="00497D3F"/>
    <w:rsid w:val="004A32B8"/>
    <w:rsid w:val="004A3BFD"/>
    <w:rsid w:val="004A5CCE"/>
    <w:rsid w:val="004B0100"/>
    <w:rsid w:val="004B1527"/>
    <w:rsid w:val="004B18DB"/>
    <w:rsid w:val="004B4EE7"/>
    <w:rsid w:val="004B77D0"/>
    <w:rsid w:val="004B7D90"/>
    <w:rsid w:val="004C745D"/>
    <w:rsid w:val="004D3376"/>
    <w:rsid w:val="004D7192"/>
    <w:rsid w:val="004D7D1A"/>
    <w:rsid w:val="004E1704"/>
    <w:rsid w:val="004E207D"/>
    <w:rsid w:val="004E2D38"/>
    <w:rsid w:val="004E4849"/>
    <w:rsid w:val="004E6F0D"/>
    <w:rsid w:val="004E7D59"/>
    <w:rsid w:val="004F1A2F"/>
    <w:rsid w:val="004F2ADC"/>
    <w:rsid w:val="004F318F"/>
    <w:rsid w:val="004F464B"/>
    <w:rsid w:val="0050102A"/>
    <w:rsid w:val="005016F1"/>
    <w:rsid w:val="00501D7B"/>
    <w:rsid w:val="005024F0"/>
    <w:rsid w:val="005038FA"/>
    <w:rsid w:val="00503C03"/>
    <w:rsid w:val="005134CB"/>
    <w:rsid w:val="005147D3"/>
    <w:rsid w:val="00514C84"/>
    <w:rsid w:val="005161C6"/>
    <w:rsid w:val="00520B10"/>
    <w:rsid w:val="00522962"/>
    <w:rsid w:val="00523818"/>
    <w:rsid w:val="0052683C"/>
    <w:rsid w:val="00527E04"/>
    <w:rsid w:val="00530681"/>
    <w:rsid w:val="00532665"/>
    <w:rsid w:val="00532B0A"/>
    <w:rsid w:val="005337B3"/>
    <w:rsid w:val="00536079"/>
    <w:rsid w:val="00536B0E"/>
    <w:rsid w:val="005409D0"/>
    <w:rsid w:val="005433FB"/>
    <w:rsid w:val="00552118"/>
    <w:rsid w:val="00553356"/>
    <w:rsid w:val="005533FE"/>
    <w:rsid w:val="00560F3A"/>
    <w:rsid w:val="00562F4B"/>
    <w:rsid w:val="005638EC"/>
    <w:rsid w:val="00567B77"/>
    <w:rsid w:val="005706EE"/>
    <w:rsid w:val="00571280"/>
    <w:rsid w:val="0057539C"/>
    <w:rsid w:val="00575E12"/>
    <w:rsid w:val="00577FB0"/>
    <w:rsid w:val="00582143"/>
    <w:rsid w:val="00584E9F"/>
    <w:rsid w:val="0058529D"/>
    <w:rsid w:val="00585A77"/>
    <w:rsid w:val="00592791"/>
    <w:rsid w:val="00592FE3"/>
    <w:rsid w:val="005A12C5"/>
    <w:rsid w:val="005B0C16"/>
    <w:rsid w:val="005C02F0"/>
    <w:rsid w:val="005C25A5"/>
    <w:rsid w:val="005D143D"/>
    <w:rsid w:val="005D7374"/>
    <w:rsid w:val="005E10E7"/>
    <w:rsid w:val="005E2A6D"/>
    <w:rsid w:val="005E35F7"/>
    <w:rsid w:val="005F36F2"/>
    <w:rsid w:val="00600122"/>
    <w:rsid w:val="00600C7C"/>
    <w:rsid w:val="00607CD6"/>
    <w:rsid w:val="006115B1"/>
    <w:rsid w:val="00613CC5"/>
    <w:rsid w:val="006163BE"/>
    <w:rsid w:val="0062077C"/>
    <w:rsid w:val="00621466"/>
    <w:rsid w:val="00626626"/>
    <w:rsid w:val="006307AD"/>
    <w:rsid w:val="00640279"/>
    <w:rsid w:val="0064046A"/>
    <w:rsid w:val="006409E5"/>
    <w:rsid w:val="00645ABC"/>
    <w:rsid w:val="00645E61"/>
    <w:rsid w:val="00646B9A"/>
    <w:rsid w:val="00650AFD"/>
    <w:rsid w:val="006543F5"/>
    <w:rsid w:val="006547BE"/>
    <w:rsid w:val="00655665"/>
    <w:rsid w:val="00656153"/>
    <w:rsid w:val="00657B51"/>
    <w:rsid w:val="00660FFF"/>
    <w:rsid w:val="006612F5"/>
    <w:rsid w:val="006666B0"/>
    <w:rsid w:val="00667303"/>
    <w:rsid w:val="006717A4"/>
    <w:rsid w:val="00675FE0"/>
    <w:rsid w:val="00680957"/>
    <w:rsid w:val="0068115E"/>
    <w:rsid w:val="0068263B"/>
    <w:rsid w:val="006827F9"/>
    <w:rsid w:val="0068300C"/>
    <w:rsid w:val="00683595"/>
    <w:rsid w:val="006835BE"/>
    <w:rsid w:val="00684274"/>
    <w:rsid w:val="00684756"/>
    <w:rsid w:val="00685EB6"/>
    <w:rsid w:val="006953B2"/>
    <w:rsid w:val="006957F9"/>
    <w:rsid w:val="0069599C"/>
    <w:rsid w:val="00697159"/>
    <w:rsid w:val="006A07EC"/>
    <w:rsid w:val="006A1DE6"/>
    <w:rsid w:val="006A1E08"/>
    <w:rsid w:val="006A74CD"/>
    <w:rsid w:val="006B26C8"/>
    <w:rsid w:val="006B2B11"/>
    <w:rsid w:val="006B2E7C"/>
    <w:rsid w:val="006B42E6"/>
    <w:rsid w:val="006B71A8"/>
    <w:rsid w:val="006B726B"/>
    <w:rsid w:val="006C0456"/>
    <w:rsid w:val="006D1F41"/>
    <w:rsid w:val="006D2937"/>
    <w:rsid w:val="006D3CF6"/>
    <w:rsid w:val="006D4D6B"/>
    <w:rsid w:val="006D6103"/>
    <w:rsid w:val="006E0BBE"/>
    <w:rsid w:val="006E20C1"/>
    <w:rsid w:val="006E4C66"/>
    <w:rsid w:val="006F11EC"/>
    <w:rsid w:val="006F334A"/>
    <w:rsid w:val="006F3A75"/>
    <w:rsid w:val="006F6490"/>
    <w:rsid w:val="006F65AC"/>
    <w:rsid w:val="00701738"/>
    <w:rsid w:val="0070321F"/>
    <w:rsid w:val="0070426B"/>
    <w:rsid w:val="00706FC1"/>
    <w:rsid w:val="00707591"/>
    <w:rsid w:val="007123EE"/>
    <w:rsid w:val="00716337"/>
    <w:rsid w:val="0071680B"/>
    <w:rsid w:val="007172E4"/>
    <w:rsid w:val="00720663"/>
    <w:rsid w:val="00720EA8"/>
    <w:rsid w:val="00721B92"/>
    <w:rsid w:val="00723F16"/>
    <w:rsid w:val="0072425E"/>
    <w:rsid w:val="00725682"/>
    <w:rsid w:val="0073145A"/>
    <w:rsid w:val="0073378E"/>
    <w:rsid w:val="00736299"/>
    <w:rsid w:val="00736BC9"/>
    <w:rsid w:val="00743A8C"/>
    <w:rsid w:val="00746F30"/>
    <w:rsid w:val="00751A13"/>
    <w:rsid w:val="00755273"/>
    <w:rsid w:val="007573DB"/>
    <w:rsid w:val="0076672C"/>
    <w:rsid w:val="00766EA2"/>
    <w:rsid w:val="00770041"/>
    <w:rsid w:val="0077039B"/>
    <w:rsid w:val="00770B48"/>
    <w:rsid w:val="0077130C"/>
    <w:rsid w:val="00771519"/>
    <w:rsid w:val="00771F22"/>
    <w:rsid w:val="00774DF2"/>
    <w:rsid w:val="00777DE6"/>
    <w:rsid w:val="00781833"/>
    <w:rsid w:val="007829F9"/>
    <w:rsid w:val="00785311"/>
    <w:rsid w:val="00785DE5"/>
    <w:rsid w:val="007865B7"/>
    <w:rsid w:val="00790582"/>
    <w:rsid w:val="007905BB"/>
    <w:rsid w:val="0079356A"/>
    <w:rsid w:val="007950BA"/>
    <w:rsid w:val="007A15A5"/>
    <w:rsid w:val="007A5DE0"/>
    <w:rsid w:val="007B0024"/>
    <w:rsid w:val="007B26C0"/>
    <w:rsid w:val="007B3599"/>
    <w:rsid w:val="007B5B48"/>
    <w:rsid w:val="007C1020"/>
    <w:rsid w:val="007C1262"/>
    <w:rsid w:val="007C2B73"/>
    <w:rsid w:val="007C3536"/>
    <w:rsid w:val="007D0A38"/>
    <w:rsid w:val="007D1C0B"/>
    <w:rsid w:val="007D281B"/>
    <w:rsid w:val="007D661C"/>
    <w:rsid w:val="007D6BBA"/>
    <w:rsid w:val="007D701E"/>
    <w:rsid w:val="007D7D64"/>
    <w:rsid w:val="007E4E06"/>
    <w:rsid w:val="007E522B"/>
    <w:rsid w:val="007F0E90"/>
    <w:rsid w:val="007F10F0"/>
    <w:rsid w:val="007F4056"/>
    <w:rsid w:val="007F43F8"/>
    <w:rsid w:val="007F65F7"/>
    <w:rsid w:val="0080059C"/>
    <w:rsid w:val="008010C1"/>
    <w:rsid w:val="00805EA9"/>
    <w:rsid w:val="00807B75"/>
    <w:rsid w:val="00810F69"/>
    <w:rsid w:val="008139F3"/>
    <w:rsid w:val="00816788"/>
    <w:rsid w:val="0082059A"/>
    <w:rsid w:val="00820EE3"/>
    <w:rsid w:val="0082117B"/>
    <w:rsid w:val="00821460"/>
    <w:rsid w:val="00821918"/>
    <w:rsid w:val="00822FB8"/>
    <w:rsid w:val="008445ED"/>
    <w:rsid w:val="00845B2C"/>
    <w:rsid w:val="00847859"/>
    <w:rsid w:val="00853F17"/>
    <w:rsid w:val="00854EEE"/>
    <w:rsid w:val="00856345"/>
    <w:rsid w:val="00866262"/>
    <w:rsid w:val="008749AB"/>
    <w:rsid w:val="0087559A"/>
    <w:rsid w:val="00876926"/>
    <w:rsid w:val="00882025"/>
    <w:rsid w:val="00884E20"/>
    <w:rsid w:val="0088568D"/>
    <w:rsid w:val="00893FE7"/>
    <w:rsid w:val="008978A8"/>
    <w:rsid w:val="008A03A7"/>
    <w:rsid w:val="008A23BA"/>
    <w:rsid w:val="008A2A4E"/>
    <w:rsid w:val="008A31D1"/>
    <w:rsid w:val="008A473A"/>
    <w:rsid w:val="008A7BDA"/>
    <w:rsid w:val="008B37F3"/>
    <w:rsid w:val="008B5B1F"/>
    <w:rsid w:val="008C0A50"/>
    <w:rsid w:val="008C68BE"/>
    <w:rsid w:val="008C6DD5"/>
    <w:rsid w:val="008D5421"/>
    <w:rsid w:val="008E008D"/>
    <w:rsid w:val="008F43A9"/>
    <w:rsid w:val="008F4404"/>
    <w:rsid w:val="00900BEA"/>
    <w:rsid w:val="00904AB8"/>
    <w:rsid w:val="0091163A"/>
    <w:rsid w:val="00913D3F"/>
    <w:rsid w:val="0091410E"/>
    <w:rsid w:val="00914CD0"/>
    <w:rsid w:val="00916792"/>
    <w:rsid w:val="009172F0"/>
    <w:rsid w:val="00925949"/>
    <w:rsid w:val="00944F76"/>
    <w:rsid w:val="0094688B"/>
    <w:rsid w:val="00947FC2"/>
    <w:rsid w:val="00951E78"/>
    <w:rsid w:val="0095276D"/>
    <w:rsid w:val="009553E5"/>
    <w:rsid w:val="00956132"/>
    <w:rsid w:val="00957EF4"/>
    <w:rsid w:val="00960FAF"/>
    <w:rsid w:val="00963365"/>
    <w:rsid w:val="0096673A"/>
    <w:rsid w:val="0097020E"/>
    <w:rsid w:val="0097668C"/>
    <w:rsid w:val="00980552"/>
    <w:rsid w:val="00982928"/>
    <w:rsid w:val="00985181"/>
    <w:rsid w:val="0099010E"/>
    <w:rsid w:val="00992567"/>
    <w:rsid w:val="00993C00"/>
    <w:rsid w:val="00993C27"/>
    <w:rsid w:val="00995E39"/>
    <w:rsid w:val="009969FD"/>
    <w:rsid w:val="00996B23"/>
    <w:rsid w:val="009A0321"/>
    <w:rsid w:val="009A1D6A"/>
    <w:rsid w:val="009B63F4"/>
    <w:rsid w:val="009C6240"/>
    <w:rsid w:val="009D24FE"/>
    <w:rsid w:val="009D3E57"/>
    <w:rsid w:val="009E1536"/>
    <w:rsid w:val="009E441E"/>
    <w:rsid w:val="009E543C"/>
    <w:rsid w:val="009E5ED3"/>
    <w:rsid w:val="009E65E8"/>
    <w:rsid w:val="009E73E1"/>
    <w:rsid w:val="009F307A"/>
    <w:rsid w:val="009F5718"/>
    <w:rsid w:val="009F73DA"/>
    <w:rsid w:val="00A008DD"/>
    <w:rsid w:val="00A01A8A"/>
    <w:rsid w:val="00A02140"/>
    <w:rsid w:val="00A06E21"/>
    <w:rsid w:val="00A12002"/>
    <w:rsid w:val="00A15399"/>
    <w:rsid w:val="00A16484"/>
    <w:rsid w:val="00A172FC"/>
    <w:rsid w:val="00A21230"/>
    <w:rsid w:val="00A261C0"/>
    <w:rsid w:val="00A26EEB"/>
    <w:rsid w:val="00A329DD"/>
    <w:rsid w:val="00A3404E"/>
    <w:rsid w:val="00A35A4C"/>
    <w:rsid w:val="00A36A5B"/>
    <w:rsid w:val="00A4312A"/>
    <w:rsid w:val="00A46938"/>
    <w:rsid w:val="00A5077C"/>
    <w:rsid w:val="00A55178"/>
    <w:rsid w:val="00A55181"/>
    <w:rsid w:val="00A614D3"/>
    <w:rsid w:val="00A61D44"/>
    <w:rsid w:val="00A61F02"/>
    <w:rsid w:val="00A628F3"/>
    <w:rsid w:val="00A67E3E"/>
    <w:rsid w:val="00A71C26"/>
    <w:rsid w:val="00A73A7E"/>
    <w:rsid w:val="00A73D26"/>
    <w:rsid w:val="00A762C4"/>
    <w:rsid w:val="00A7720C"/>
    <w:rsid w:val="00A77A29"/>
    <w:rsid w:val="00A80CE4"/>
    <w:rsid w:val="00A81335"/>
    <w:rsid w:val="00A8263B"/>
    <w:rsid w:val="00A826EE"/>
    <w:rsid w:val="00A82C41"/>
    <w:rsid w:val="00A83D40"/>
    <w:rsid w:val="00A866A1"/>
    <w:rsid w:val="00A900EF"/>
    <w:rsid w:val="00A91AE8"/>
    <w:rsid w:val="00A93BEA"/>
    <w:rsid w:val="00A94CF5"/>
    <w:rsid w:val="00A972A0"/>
    <w:rsid w:val="00AA1154"/>
    <w:rsid w:val="00AA4086"/>
    <w:rsid w:val="00AB03AC"/>
    <w:rsid w:val="00AB1063"/>
    <w:rsid w:val="00AB5AF1"/>
    <w:rsid w:val="00AB5F63"/>
    <w:rsid w:val="00AB6191"/>
    <w:rsid w:val="00AB6D3A"/>
    <w:rsid w:val="00AC36C3"/>
    <w:rsid w:val="00AC3FE9"/>
    <w:rsid w:val="00AC52FC"/>
    <w:rsid w:val="00AD2F82"/>
    <w:rsid w:val="00AD4174"/>
    <w:rsid w:val="00AD44FE"/>
    <w:rsid w:val="00AD7A96"/>
    <w:rsid w:val="00AE054A"/>
    <w:rsid w:val="00AE5B0E"/>
    <w:rsid w:val="00AF063D"/>
    <w:rsid w:val="00AF3F83"/>
    <w:rsid w:val="00AF6DF4"/>
    <w:rsid w:val="00B03E23"/>
    <w:rsid w:val="00B044A3"/>
    <w:rsid w:val="00B049FA"/>
    <w:rsid w:val="00B06857"/>
    <w:rsid w:val="00B06ECD"/>
    <w:rsid w:val="00B11751"/>
    <w:rsid w:val="00B158DF"/>
    <w:rsid w:val="00B17957"/>
    <w:rsid w:val="00B22451"/>
    <w:rsid w:val="00B224DE"/>
    <w:rsid w:val="00B23472"/>
    <w:rsid w:val="00B277EA"/>
    <w:rsid w:val="00B33EC8"/>
    <w:rsid w:val="00B35820"/>
    <w:rsid w:val="00B360D2"/>
    <w:rsid w:val="00B405AE"/>
    <w:rsid w:val="00B406B7"/>
    <w:rsid w:val="00B40925"/>
    <w:rsid w:val="00B446CF"/>
    <w:rsid w:val="00B51AB9"/>
    <w:rsid w:val="00B529E6"/>
    <w:rsid w:val="00B6628B"/>
    <w:rsid w:val="00B6764D"/>
    <w:rsid w:val="00B7208E"/>
    <w:rsid w:val="00B8085B"/>
    <w:rsid w:val="00B81E49"/>
    <w:rsid w:val="00B837AD"/>
    <w:rsid w:val="00B8573A"/>
    <w:rsid w:val="00B87DBB"/>
    <w:rsid w:val="00B91A9B"/>
    <w:rsid w:val="00B92AC8"/>
    <w:rsid w:val="00B948BD"/>
    <w:rsid w:val="00B96D12"/>
    <w:rsid w:val="00B96DA6"/>
    <w:rsid w:val="00BA06CC"/>
    <w:rsid w:val="00BA3D20"/>
    <w:rsid w:val="00BA4115"/>
    <w:rsid w:val="00BB243A"/>
    <w:rsid w:val="00BB35BD"/>
    <w:rsid w:val="00BB4844"/>
    <w:rsid w:val="00BB5DDA"/>
    <w:rsid w:val="00BC0651"/>
    <w:rsid w:val="00BC364E"/>
    <w:rsid w:val="00BC3C10"/>
    <w:rsid w:val="00BC45E1"/>
    <w:rsid w:val="00BD0CD0"/>
    <w:rsid w:val="00BD1E90"/>
    <w:rsid w:val="00BD218B"/>
    <w:rsid w:val="00BD2B7B"/>
    <w:rsid w:val="00BD5B0B"/>
    <w:rsid w:val="00BD7CB5"/>
    <w:rsid w:val="00BE16F4"/>
    <w:rsid w:val="00BE2AF3"/>
    <w:rsid w:val="00BE36C8"/>
    <w:rsid w:val="00BE4686"/>
    <w:rsid w:val="00BE4E4F"/>
    <w:rsid w:val="00BE64DB"/>
    <w:rsid w:val="00BF0C9E"/>
    <w:rsid w:val="00BF1A52"/>
    <w:rsid w:val="00BF2CA5"/>
    <w:rsid w:val="00BF3673"/>
    <w:rsid w:val="00BF6DC5"/>
    <w:rsid w:val="00C0014A"/>
    <w:rsid w:val="00C013CC"/>
    <w:rsid w:val="00C04042"/>
    <w:rsid w:val="00C077ED"/>
    <w:rsid w:val="00C141B7"/>
    <w:rsid w:val="00C168DB"/>
    <w:rsid w:val="00C16E4B"/>
    <w:rsid w:val="00C20605"/>
    <w:rsid w:val="00C20EEC"/>
    <w:rsid w:val="00C24AFE"/>
    <w:rsid w:val="00C264E7"/>
    <w:rsid w:val="00C267AA"/>
    <w:rsid w:val="00C267F5"/>
    <w:rsid w:val="00C327FD"/>
    <w:rsid w:val="00C329B3"/>
    <w:rsid w:val="00C3362C"/>
    <w:rsid w:val="00C34783"/>
    <w:rsid w:val="00C34D03"/>
    <w:rsid w:val="00C37460"/>
    <w:rsid w:val="00C40987"/>
    <w:rsid w:val="00C418A9"/>
    <w:rsid w:val="00C4270A"/>
    <w:rsid w:val="00C43BD1"/>
    <w:rsid w:val="00C509DB"/>
    <w:rsid w:val="00C53C42"/>
    <w:rsid w:val="00C62A07"/>
    <w:rsid w:val="00C6472C"/>
    <w:rsid w:val="00C648E1"/>
    <w:rsid w:val="00C65EA9"/>
    <w:rsid w:val="00C77F2E"/>
    <w:rsid w:val="00C84856"/>
    <w:rsid w:val="00C876AA"/>
    <w:rsid w:val="00C906EF"/>
    <w:rsid w:val="00C92E27"/>
    <w:rsid w:val="00C96ADD"/>
    <w:rsid w:val="00CA0814"/>
    <w:rsid w:val="00CA436E"/>
    <w:rsid w:val="00CC43BA"/>
    <w:rsid w:val="00CC4C08"/>
    <w:rsid w:val="00CC62AE"/>
    <w:rsid w:val="00CC65A6"/>
    <w:rsid w:val="00CD344E"/>
    <w:rsid w:val="00CD36F0"/>
    <w:rsid w:val="00CD4831"/>
    <w:rsid w:val="00CE604E"/>
    <w:rsid w:val="00CE7639"/>
    <w:rsid w:val="00CF1506"/>
    <w:rsid w:val="00CF23AE"/>
    <w:rsid w:val="00CF4FFF"/>
    <w:rsid w:val="00CF5B43"/>
    <w:rsid w:val="00CF67DC"/>
    <w:rsid w:val="00D00480"/>
    <w:rsid w:val="00D028B8"/>
    <w:rsid w:val="00D07669"/>
    <w:rsid w:val="00D1566F"/>
    <w:rsid w:val="00D21686"/>
    <w:rsid w:val="00D21C95"/>
    <w:rsid w:val="00D2214B"/>
    <w:rsid w:val="00D229AE"/>
    <w:rsid w:val="00D238D0"/>
    <w:rsid w:val="00D23CFC"/>
    <w:rsid w:val="00D25FC5"/>
    <w:rsid w:val="00D277ED"/>
    <w:rsid w:val="00D30489"/>
    <w:rsid w:val="00D30721"/>
    <w:rsid w:val="00D3491F"/>
    <w:rsid w:val="00D36552"/>
    <w:rsid w:val="00D36D89"/>
    <w:rsid w:val="00D3794E"/>
    <w:rsid w:val="00D40A99"/>
    <w:rsid w:val="00D517B4"/>
    <w:rsid w:val="00D528A3"/>
    <w:rsid w:val="00D54391"/>
    <w:rsid w:val="00D54FC4"/>
    <w:rsid w:val="00D56ED4"/>
    <w:rsid w:val="00D612E4"/>
    <w:rsid w:val="00D67FFA"/>
    <w:rsid w:val="00D7381C"/>
    <w:rsid w:val="00D759B6"/>
    <w:rsid w:val="00D80592"/>
    <w:rsid w:val="00D83095"/>
    <w:rsid w:val="00D83316"/>
    <w:rsid w:val="00D84D45"/>
    <w:rsid w:val="00D87A62"/>
    <w:rsid w:val="00D9060B"/>
    <w:rsid w:val="00D95A07"/>
    <w:rsid w:val="00D972EB"/>
    <w:rsid w:val="00D973F6"/>
    <w:rsid w:val="00DA07DD"/>
    <w:rsid w:val="00DA0DD8"/>
    <w:rsid w:val="00DA0FB5"/>
    <w:rsid w:val="00DA2DCE"/>
    <w:rsid w:val="00DA6941"/>
    <w:rsid w:val="00DB233B"/>
    <w:rsid w:val="00DB5BB9"/>
    <w:rsid w:val="00DC1091"/>
    <w:rsid w:val="00DC49B6"/>
    <w:rsid w:val="00DC5A8F"/>
    <w:rsid w:val="00DD1653"/>
    <w:rsid w:val="00DD1AA9"/>
    <w:rsid w:val="00DD60C8"/>
    <w:rsid w:val="00DE533B"/>
    <w:rsid w:val="00DE7F7C"/>
    <w:rsid w:val="00DF0B53"/>
    <w:rsid w:val="00DF69A0"/>
    <w:rsid w:val="00E011EA"/>
    <w:rsid w:val="00E02F03"/>
    <w:rsid w:val="00E05308"/>
    <w:rsid w:val="00E0588E"/>
    <w:rsid w:val="00E11212"/>
    <w:rsid w:val="00E1249A"/>
    <w:rsid w:val="00E140BB"/>
    <w:rsid w:val="00E1478E"/>
    <w:rsid w:val="00E15178"/>
    <w:rsid w:val="00E16CBA"/>
    <w:rsid w:val="00E205A7"/>
    <w:rsid w:val="00E20969"/>
    <w:rsid w:val="00E21CDF"/>
    <w:rsid w:val="00E22D21"/>
    <w:rsid w:val="00E2519D"/>
    <w:rsid w:val="00E260B2"/>
    <w:rsid w:val="00E27AB9"/>
    <w:rsid w:val="00E346C7"/>
    <w:rsid w:val="00E37014"/>
    <w:rsid w:val="00E373D8"/>
    <w:rsid w:val="00E449FF"/>
    <w:rsid w:val="00E5497E"/>
    <w:rsid w:val="00E57049"/>
    <w:rsid w:val="00E61886"/>
    <w:rsid w:val="00E618D9"/>
    <w:rsid w:val="00E61D0A"/>
    <w:rsid w:val="00E63C95"/>
    <w:rsid w:val="00E70B27"/>
    <w:rsid w:val="00E74C3F"/>
    <w:rsid w:val="00E76B2D"/>
    <w:rsid w:val="00E817A3"/>
    <w:rsid w:val="00E82EEB"/>
    <w:rsid w:val="00E83B37"/>
    <w:rsid w:val="00E86F57"/>
    <w:rsid w:val="00E94B90"/>
    <w:rsid w:val="00E9642D"/>
    <w:rsid w:val="00EA232D"/>
    <w:rsid w:val="00EA2ADF"/>
    <w:rsid w:val="00EB3E72"/>
    <w:rsid w:val="00EB4454"/>
    <w:rsid w:val="00EB5271"/>
    <w:rsid w:val="00EB6F80"/>
    <w:rsid w:val="00EC19A6"/>
    <w:rsid w:val="00EC424B"/>
    <w:rsid w:val="00EC51BF"/>
    <w:rsid w:val="00EC6FEC"/>
    <w:rsid w:val="00EC6FF6"/>
    <w:rsid w:val="00ED30C1"/>
    <w:rsid w:val="00ED4B16"/>
    <w:rsid w:val="00ED75CC"/>
    <w:rsid w:val="00EE04D4"/>
    <w:rsid w:val="00EE495D"/>
    <w:rsid w:val="00EE5285"/>
    <w:rsid w:val="00EF007F"/>
    <w:rsid w:val="00EF70E8"/>
    <w:rsid w:val="00F01A19"/>
    <w:rsid w:val="00F02C50"/>
    <w:rsid w:val="00F1098E"/>
    <w:rsid w:val="00F11694"/>
    <w:rsid w:val="00F12187"/>
    <w:rsid w:val="00F1530C"/>
    <w:rsid w:val="00F178E5"/>
    <w:rsid w:val="00F21724"/>
    <w:rsid w:val="00F22912"/>
    <w:rsid w:val="00F22FDE"/>
    <w:rsid w:val="00F267E5"/>
    <w:rsid w:val="00F2774E"/>
    <w:rsid w:val="00F27F91"/>
    <w:rsid w:val="00F30275"/>
    <w:rsid w:val="00F323AF"/>
    <w:rsid w:val="00F33665"/>
    <w:rsid w:val="00F34A22"/>
    <w:rsid w:val="00F360F9"/>
    <w:rsid w:val="00F36EA3"/>
    <w:rsid w:val="00F5081C"/>
    <w:rsid w:val="00F50EB6"/>
    <w:rsid w:val="00F524FF"/>
    <w:rsid w:val="00F53330"/>
    <w:rsid w:val="00F56FF6"/>
    <w:rsid w:val="00F65779"/>
    <w:rsid w:val="00F65C84"/>
    <w:rsid w:val="00F74EB4"/>
    <w:rsid w:val="00F7579A"/>
    <w:rsid w:val="00F77F41"/>
    <w:rsid w:val="00F84CBF"/>
    <w:rsid w:val="00F85B21"/>
    <w:rsid w:val="00F871DF"/>
    <w:rsid w:val="00F90702"/>
    <w:rsid w:val="00F91AA5"/>
    <w:rsid w:val="00F93527"/>
    <w:rsid w:val="00F95257"/>
    <w:rsid w:val="00FA1CE4"/>
    <w:rsid w:val="00FA3D76"/>
    <w:rsid w:val="00FA5685"/>
    <w:rsid w:val="00FA6BB2"/>
    <w:rsid w:val="00FB0B29"/>
    <w:rsid w:val="00FB10F9"/>
    <w:rsid w:val="00FB139E"/>
    <w:rsid w:val="00FB34E2"/>
    <w:rsid w:val="00FB7A2C"/>
    <w:rsid w:val="00FC6B71"/>
    <w:rsid w:val="00FC7FE2"/>
    <w:rsid w:val="00FD30EF"/>
    <w:rsid w:val="00FD35D9"/>
    <w:rsid w:val="00FD4145"/>
    <w:rsid w:val="00FD77AC"/>
    <w:rsid w:val="00FD7827"/>
    <w:rsid w:val="00FE068D"/>
    <w:rsid w:val="00FE0A3A"/>
    <w:rsid w:val="00FE3406"/>
    <w:rsid w:val="00FE6611"/>
    <w:rsid w:val="00FE6E74"/>
    <w:rsid w:val="00FF10FF"/>
    <w:rsid w:val="00FF55F6"/>
    <w:rsid w:val="010F3D55"/>
    <w:rsid w:val="0188D273"/>
    <w:rsid w:val="02F02DF4"/>
    <w:rsid w:val="039CAB72"/>
    <w:rsid w:val="0411B478"/>
    <w:rsid w:val="08D0EAC2"/>
    <w:rsid w:val="0943FDF3"/>
    <w:rsid w:val="09A65FA0"/>
    <w:rsid w:val="0A510C89"/>
    <w:rsid w:val="0AEF4289"/>
    <w:rsid w:val="0B989432"/>
    <w:rsid w:val="0BA96B3E"/>
    <w:rsid w:val="0CA39526"/>
    <w:rsid w:val="0CE62495"/>
    <w:rsid w:val="0D516534"/>
    <w:rsid w:val="0FF7C7EC"/>
    <w:rsid w:val="1023E9D9"/>
    <w:rsid w:val="11F00361"/>
    <w:rsid w:val="12746BF7"/>
    <w:rsid w:val="132A03B7"/>
    <w:rsid w:val="1379E83D"/>
    <w:rsid w:val="17DABA6E"/>
    <w:rsid w:val="18E506F5"/>
    <w:rsid w:val="19A71DE8"/>
    <w:rsid w:val="19CFEADB"/>
    <w:rsid w:val="1BC9BA7D"/>
    <w:rsid w:val="1C0AAA0A"/>
    <w:rsid w:val="21871BC6"/>
    <w:rsid w:val="2283C386"/>
    <w:rsid w:val="22A69EDA"/>
    <w:rsid w:val="28111462"/>
    <w:rsid w:val="289933D2"/>
    <w:rsid w:val="28D23709"/>
    <w:rsid w:val="2AC911A4"/>
    <w:rsid w:val="2AFA0B72"/>
    <w:rsid w:val="2B9071BA"/>
    <w:rsid w:val="2F37DBF7"/>
    <w:rsid w:val="2F592808"/>
    <w:rsid w:val="31DF7F15"/>
    <w:rsid w:val="3249C30D"/>
    <w:rsid w:val="3265D8ED"/>
    <w:rsid w:val="33555F05"/>
    <w:rsid w:val="33C60D3F"/>
    <w:rsid w:val="33DC5C0A"/>
    <w:rsid w:val="35089FE8"/>
    <w:rsid w:val="38390920"/>
    <w:rsid w:val="39447F04"/>
    <w:rsid w:val="3AA04702"/>
    <w:rsid w:val="3B2E09B8"/>
    <w:rsid w:val="3B8CEF32"/>
    <w:rsid w:val="3BCA7D73"/>
    <w:rsid w:val="3DCDD8AE"/>
    <w:rsid w:val="3E757CD3"/>
    <w:rsid w:val="3ED46834"/>
    <w:rsid w:val="3EEEAFA5"/>
    <w:rsid w:val="3FFDEE4D"/>
    <w:rsid w:val="40E6F35B"/>
    <w:rsid w:val="4299C007"/>
    <w:rsid w:val="47049CE9"/>
    <w:rsid w:val="47D589AC"/>
    <w:rsid w:val="49DB9689"/>
    <w:rsid w:val="4C6957AD"/>
    <w:rsid w:val="4F6DCFFD"/>
    <w:rsid w:val="4FD104B6"/>
    <w:rsid w:val="51252F4E"/>
    <w:rsid w:val="5129AE4D"/>
    <w:rsid w:val="52B25390"/>
    <w:rsid w:val="53EFAB4D"/>
    <w:rsid w:val="551BB72E"/>
    <w:rsid w:val="552D2FF6"/>
    <w:rsid w:val="556F491B"/>
    <w:rsid w:val="575A13A3"/>
    <w:rsid w:val="579EA3D7"/>
    <w:rsid w:val="5BE3076B"/>
    <w:rsid w:val="5D152500"/>
    <w:rsid w:val="5DAAC0FC"/>
    <w:rsid w:val="5FAEBA71"/>
    <w:rsid w:val="5FB9A8B4"/>
    <w:rsid w:val="600A7FC0"/>
    <w:rsid w:val="6231E461"/>
    <w:rsid w:val="6488E4C8"/>
    <w:rsid w:val="652AF252"/>
    <w:rsid w:val="6712B27C"/>
    <w:rsid w:val="6729A638"/>
    <w:rsid w:val="6796D08A"/>
    <w:rsid w:val="688D7784"/>
    <w:rsid w:val="689525F2"/>
    <w:rsid w:val="6C59B488"/>
    <w:rsid w:val="6C6912E4"/>
    <w:rsid w:val="6FCD9AC0"/>
    <w:rsid w:val="73F631E7"/>
    <w:rsid w:val="7752EC13"/>
    <w:rsid w:val="78249346"/>
    <w:rsid w:val="7B523DBB"/>
    <w:rsid w:val="7CB737A2"/>
    <w:rsid w:val="7CFBA8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ersonName"/>
  <w:shapeDefaults>
    <o:shapedefaults v:ext="edit" spidmax="2050"/>
    <o:shapelayout v:ext="edit">
      <o:idmap v:ext="edit" data="2"/>
    </o:shapelayout>
  </w:shapeDefaults>
  <w:decimalSymbol w:val="."/>
  <w:listSeparator w:val=","/>
  <w14:docId w14:val="469572AC"/>
  <w15:chartTrackingRefBased/>
  <w15:docId w15:val="{4E41376E-0915-4206-8DCD-A9E6D807F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aliases w:val="h1"/>
    <w:basedOn w:val="Normal"/>
    <w:qFormat/>
    <w:pPr>
      <w:numPr>
        <w:ilvl w:val="1"/>
        <w:numId w:val="3"/>
      </w:numPr>
      <w:tabs>
        <w:tab w:val="left" w:pos="720"/>
      </w:tabs>
      <w:outlineLvl w:val="0"/>
    </w:pPr>
    <w:rPr>
      <w:kern w:val="28"/>
    </w:rPr>
  </w:style>
  <w:style w:type="paragraph" w:styleId="Heading2">
    <w:name w:val="heading 2"/>
    <w:aliases w:val="h2"/>
    <w:basedOn w:val="Normal"/>
    <w:qFormat/>
    <w:rsid w:val="00E140BB"/>
    <w:pPr>
      <w:numPr>
        <w:ilvl w:val="2"/>
        <w:numId w:val="3"/>
      </w:numPr>
      <w:tabs>
        <w:tab w:val="left" w:pos="720"/>
      </w:tabs>
      <w:outlineLvl w:val="1"/>
    </w:pPr>
  </w:style>
  <w:style w:type="paragraph" w:styleId="Heading3">
    <w:name w:val="heading 3"/>
    <w:aliases w:val="h3"/>
    <w:basedOn w:val="Normal"/>
    <w:qFormat/>
    <w:pPr>
      <w:numPr>
        <w:ilvl w:val="3"/>
        <w:numId w:val="3"/>
      </w:numPr>
      <w:tabs>
        <w:tab w:val="left" w:pos="1584"/>
      </w:tabs>
      <w:outlineLvl w:val="2"/>
    </w:pPr>
  </w:style>
  <w:style w:type="paragraph" w:styleId="Heading4">
    <w:name w:val="heading 4"/>
    <w:aliases w:val="h4"/>
    <w:basedOn w:val="Normal"/>
    <w:qFormat/>
    <w:pPr>
      <w:numPr>
        <w:ilvl w:val="4"/>
        <w:numId w:val="3"/>
      </w:numPr>
      <w:tabs>
        <w:tab w:val="left" w:pos="2707"/>
      </w:tabs>
      <w:outlineLvl w:val="3"/>
    </w:pPr>
  </w:style>
  <w:style w:type="paragraph" w:styleId="Heading5">
    <w:name w:val="heading 5"/>
    <w:aliases w:val="h5"/>
    <w:basedOn w:val="Normal"/>
    <w:qFormat/>
    <w:rsid w:val="00E140BB"/>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rsid w:val="00E140BB"/>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rsid w:val="00E140BB"/>
    <w:pPr>
      <w:numPr>
        <w:ilvl w:val="0"/>
        <w:numId w:val="0"/>
      </w:numPr>
      <w:ind w:left="720" w:hanging="720"/>
      <w:outlineLvl w:val="3"/>
    </w:pPr>
  </w:style>
  <w:style w:type="paragraph" w:customStyle="1" w:styleId="Schedule3">
    <w:name w:val="Schedule 3"/>
    <w:basedOn w:val="Heading3"/>
    <w:rsid w:val="00E140BB"/>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rsid w:val="00E140BB"/>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rsid w:val="00E140BB"/>
    <w:pPr>
      <w:numPr>
        <w:ilvl w:val="6"/>
      </w:numPr>
      <w:tabs>
        <w:tab w:val="clear" w:pos="3672"/>
        <w:tab w:val="num" w:pos="3150"/>
      </w:tabs>
      <w:ind w:left="3168" w:hanging="461"/>
      <w:outlineLvl w:val="6"/>
    </w:pPr>
  </w:style>
  <w:style w:type="paragraph" w:customStyle="1" w:styleId="ListNumber7">
    <w:name w:val="List Number 7"/>
    <w:basedOn w:val="ListNumber6"/>
    <w:rsid w:val="00E140BB"/>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rsid w:val="00E140BB"/>
    <w:pPr>
      <w:keepNext/>
    </w:pPr>
    <w:rPr>
      <w:b/>
      <w:caps/>
    </w:rPr>
  </w:style>
  <w:style w:type="paragraph" w:customStyle="1" w:styleId="TOCSchedule2">
    <w:name w:val="TOC Schedule 2"/>
    <w:basedOn w:val="Schedule2"/>
    <w:next w:val="Schedule2"/>
    <w:rsid w:val="00E140BB"/>
    <w:pPr>
      <w:keepNext/>
    </w:pPr>
    <w:rPr>
      <w:b/>
    </w:rPr>
  </w:style>
  <w:style w:type="paragraph" w:customStyle="1" w:styleId="TOCSchedule3">
    <w:name w:val="TOC Schedule 3"/>
    <w:basedOn w:val="Schedule3"/>
    <w:next w:val="Schedule3"/>
    <w:rsid w:val="00E140BB"/>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rsid w:val="00E140BB"/>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rsid w:val="00E140BB"/>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rsid w:val="00E140BB"/>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rsid w:val="00E140BB"/>
    <w:pPr>
      <w:tabs>
        <w:tab w:val="right" w:pos="4708"/>
      </w:tabs>
      <w:spacing w:after="0"/>
    </w:pPr>
    <w:rPr>
      <w:b/>
      <w:snapToGrid w:val="0"/>
    </w:rPr>
  </w:style>
  <w:style w:type="paragraph" w:customStyle="1" w:styleId="Backsheet2">
    <w:name w:val="Backsheet2"/>
    <w:basedOn w:val="Normal"/>
    <w:rsid w:val="00E140BB"/>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rsid w:val="00E140BB"/>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rsid w:val="00E140BB"/>
    <w:pPr>
      <w:framePr w:w="7920" w:h="1980" w:hRule="exact" w:hSpace="180" w:wrap="auto" w:hAnchor="page" w:xAlign="center" w:yAlign="bottom"/>
      <w:spacing w:after="0"/>
      <w:ind w:left="2880"/>
    </w:pPr>
  </w:style>
  <w:style w:type="paragraph" w:styleId="EnvelopeReturn">
    <w:name w:val="envelope return"/>
    <w:basedOn w:val="Normal"/>
    <w:rsid w:val="00E140BB"/>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rsid w:val="00E140BB"/>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rsid w:val="00E140BB"/>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rsid w:val="00E140BB"/>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rsid w:val="00E140BB"/>
    <w:pPr>
      <w:tabs>
        <w:tab w:val="clear" w:pos="720"/>
        <w:tab w:val="right" w:pos="8505"/>
      </w:tabs>
      <w:spacing w:after="240" w:line="360" w:lineRule="auto"/>
    </w:pPr>
    <w:rPr>
      <w:caps w:val="0"/>
      <w:kern w:val="0"/>
    </w:rPr>
  </w:style>
  <w:style w:type="paragraph" w:customStyle="1" w:styleId="LogoText">
    <w:name w:val="LogoText"/>
    <w:basedOn w:val="Normal"/>
    <w:rsid w:val="00E140BB"/>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rsid w:val="00E140BB"/>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rsid w:val="00E140BB"/>
    <w:pPr>
      <w:spacing w:after="120" w:line="240" w:lineRule="auto"/>
      <w:jc w:val="left"/>
    </w:pPr>
    <w:rPr>
      <w:b/>
      <w:snapToGrid w:val="0"/>
      <w:sz w:val="24"/>
      <w:lang w:val="en-US"/>
    </w:rPr>
  </w:style>
  <w:style w:type="paragraph" w:customStyle="1" w:styleId="DeltaViewTableBody">
    <w:name w:val="DeltaView Table Body"/>
    <w:basedOn w:val="Normal"/>
    <w:rsid w:val="00E140BB"/>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Olswang Logo"/>
      <w:sz w:val="16"/>
      <w:szCs w:val="16"/>
    </w:rPr>
  </w:style>
  <w:style w:type="character" w:styleId="CommentReference">
    <w:name w:val="annotation reference"/>
    <w:semiHidden/>
    <w:rsid w:val="000A1147"/>
    <w:rPr>
      <w:sz w:val="16"/>
      <w:szCs w:val="16"/>
    </w:rPr>
  </w:style>
  <w:style w:type="paragraph" w:styleId="CommentSubject">
    <w:name w:val="annotation subject"/>
    <w:basedOn w:val="CommentText"/>
    <w:next w:val="CommentText"/>
    <w:semiHidden/>
    <w:rsid w:val="000A1147"/>
    <w:rPr>
      <w:b/>
      <w:bCs/>
      <w:position w:val="0"/>
    </w:rPr>
  </w:style>
  <w:style w:type="character" w:customStyle="1" w:styleId="DocF2">
    <w:name w:val="DocF 2"/>
    <w:basedOn w:val="DefaultParagraphFont"/>
    <w:rsid w:val="004912F7"/>
  </w:style>
  <w:style w:type="paragraph" w:customStyle="1" w:styleId="TableArial11">
    <w:name w:val="Table Arial 11"/>
    <w:basedOn w:val="Normal"/>
    <w:link w:val="TableArial11Char"/>
    <w:rsid w:val="004912F7"/>
    <w:pPr>
      <w:widowControl w:val="0"/>
      <w:spacing w:before="120" w:after="120" w:line="264" w:lineRule="auto"/>
    </w:pPr>
    <w:rPr>
      <w:snapToGrid w:val="0"/>
    </w:rPr>
  </w:style>
  <w:style w:type="character" w:customStyle="1" w:styleId="TableArial11Char">
    <w:name w:val="Table Arial 11 Char"/>
    <w:link w:val="TableArial11"/>
    <w:rsid w:val="004912F7"/>
    <w:rPr>
      <w:rFonts w:ascii="Arial" w:hAnsi="Arial"/>
      <w:snapToGrid w:val="0"/>
      <w:lang w:val="en-GB" w:eastAsia="en-US" w:bidi="ar-SA"/>
    </w:rPr>
  </w:style>
  <w:style w:type="paragraph" w:styleId="Revision">
    <w:name w:val="Revision"/>
    <w:hidden/>
    <w:uiPriority w:val="99"/>
    <w:semiHidden/>
    <w:rsid w:val="004554DC"/>
    <w:rPr>
      <w:rFonts w:ascii="Arial" w:hAnsi="Arial"/>
      <w:lang w:eastAsia="en-US"/>
    </w:rPr>
  </w:style>
  <w:style w:type="paragraph" w:styleId="ListParagraph">
    <w:name w:val="List Paragraph"/>
    <w:basedOn w:val="Normal"/>
    <w:uiPriority w:val="34"/>
    <w:qFormat/>
    <w:rsid w:val="00816788"/>
    <w:pPr>
      <w:spacing w:after="160" w:line="259" w:lineRule="auto"/>
      <w:ind w:left="720"/>
      <w:contextualSpacing/>
      <w:jc w:val="left"/>
    </w:pPr>
    <w:rPr>
      <w:rFonts w:ascii="Calibri" w:eastAsia="Calibri" w:hAnsi="Calibri"/>
      <w:sz w:val="22"/>
      <w:szCs w:val="22"/>
    </w:rPr>
  </w:style>
  <w:style w:type="character" w:customStyle="1" w:styleId="normaltextrun">
    <w:name w:val="normaltextrun"/>
    <w:basedOn w:val="DefaultParagraphFont"/>
    <w:rsid w:val="00E140BB"/>
  </w:style>
  <w:style w:type="character" w:customStyle="1" w:styleId="eop">
    <w:name w:val="eop"/>
    <w:basedOn w:val="DefaultParagraphFont"/>
    <w:rsid w:val="00E140BB"/>
  </w:style>
  <w:style w:type="table" w:styleId="TableGrid">
    <w:name w:val="Table Grid"/>
    <w:basedOn w:val="TableNormal"/>
    <w:uiPriority w:val="59"/>
    <w:rsid w:val="00E140BB"/>
    <w:tblPr/>
  </w:style>
  <w:style w:type="character" w:customStyle="1" w:styleId="cf01">
    <w:name w:val="cf01"/>
    <w:basedOn w:val="DefaultParagraphFont"/>
    <w:rsid w:val="00B92AC8"/>
    <w:rPr>
      <w:rFonts w:ascii="Segoe UI" w:hAnsi="Segoe UI" w:cs="Segoe UI" w:hint="default"/>
      <w:sz w:val="18"/>
      <w:szCs w:val="18"/>
    </w:rPr>
  </w:style>
  <w:style w:type="table" w:styleId="PlainTable3">
    <w:name w:val="Plain Table 3"/>
    <w:basedOn w:val="TableNormal"/>
    <w:uiPriority w:val="43"/>
    <w:rsid w:val="00B92AC8"/>
    <w:tblPr>
      <w:tblStyleRowBandSize w:val="1"/>
      <w:tblStyleColBandSize w:val="1"/>
    </w:tblPr>
    <w:tcPr>
      <w:tcBorders>
        <w:bottom w:val="single" w:sz="4" w:space="0" w:color="7F7F7F" w:themeColor="text1" w:themeTint="80"/>
        <w:right w:val="single" w:sz="4" w:space="0" w:color="7F7F7F" w:themeColor="text1" w:themeTint="80"/>
      </w:tcBorders>
    </w:tcPr>
    <w:tblStylePr w:type="firstRow">
      <w:rPr>
        <w:b/>
        <w:bCs/>
        <w:caps/>
      </w:rPr>
    </w:tblStylePr>
    <w:tblStylePr w:type="lastRow">
      <w:rPr>
        <w:b/>
        <w:bCs/>
        <w:caps/>
      </w:rPr>
    </w:tblStylePr>
    <w:tblStylePr w:type="firstCol">
      <w:rPr>
        <w:b/>
        <w:bCs/>
        <w:caps/>
      </w:rPr>
    </w:tblStylePr>
    <w:tblStylePr w:type="lastCol">
      <w:rPr>
        <w:b/>
        <w:bCs/>
        <w:caps/>
      </w:r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0396892">
      <w:bodyDiv w:val="1"/>
      <w:marLeft w:val="0"/>
      <w:marRight w:val="0"/>
      <w:marTop w:val="0"/>
      <w:marBottom w:val="0"/>
      <w:divBdr>
        <w:top w:val="none" w:sz="0" w:space="0" w:color="auto"/>
        <w:left w:val="none" w:sz="0" w:space="0" w:color="auto"/>
        <w:bottom w:val="none" w:sz="0" w:space="0" w:color="auto"/>
        <w:right w:val="none" w:sz="0" w:space="0" w:color="auto"/>
      </w:divBdr>
      <w:divsChild>
        <w:div w:id="603341615">
          <w:marLeft w:val="0"/>
          <w:marRight w:val="0"/>
          <w:marTop w:val="0"/>
          <w:marBottom w:val="0"/>
          <w:divBdr>
            <w:top w:val="none" w:sz="0" w:space="0" w:color="auto"/>
            <w:left w:val="none" w:sz="0" w:space="0" w:color="auto"/>
            <w:bottom w:val="none" w:sz="0" w:space="0" w:color="auto"/>
            <w:right w:val="none" w:sz="0" w:space="0" w:color="auto"/>
          </w:divBdr>
          <w:divsChild>
            <w:div w:id="574778787">
              <w:marLeft w:val="0"/>
              <w:marRight w:val="0"/>
              <w:marTop w:val="0"/>
              <w:marBottom w:val="0"/>
              <w:divBdr>
                <w:top w:val="none" w:sz="0" w:space="0" w:color="auto"/>
                <w:left w:val="none" w:sz="0" w:space="0" w:color="auto"/>
                <w:bottom w:val="none" w:sz="0" w:space="0" w:color="auto"/>
                <w:right w:val="none" w:sz="0" w:space="0" w:color="auto"/>
              </w:divBdr>
            </w:div>
          </w:divsChild>
        </w:div>
        <w:div w:id="1161502339">
          <w:marLeft w:val="0"/>
          <w:marRight w:val="0"/>
          <w:marTop w:val="0"/>
          <w:marBottom w:val="0"/>
          <w:divBdr>
            <w:top w:val="none" w:sz="0" w:space="0" w:color="auto"/>
            <w:left w:val="none" w:sz="0" w:space="0" w:color="auto"/>
            <w:bottom w:val="none" w:sz="0" w:space="0" w:color="auto"/>
            <w:right w:val="none" w:sz="0" w:space="0" w:color="auto"/>
          </w:divBdr>
          <w:divsChild>
            <w:div w:id="13653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3D37DB2E824E841AA9D7C8250A8DF90" ma:contentTypeVersion="3" ma:contentTypeDescription="Create a new document." ma:contentTypeScope="" ma:versionID="9a2c1ba66b4e524950c75725ecafbc54">
  <xsd:schema xmlns:xsd="http://www.w3.org/2001/XMLSchema" xmlns:xs="http://www.w3.org/2001/XMLSchema" xmlns:p="http://schemas.microsoft.com/office/2006/metadata/properties" xmlns:ns2="3f6024f2-ec53-42bf-9fc5-b1e570b27390" xmlns:ns3="97b6fe81-1556-4112-94ca-31043ca39b71" xmlns:ns4="303642a2-a73e-4b0e-aad1-46256d6943d4" targetNamespace="http://schemas.microsoft.com/office/2006/metadata/properties" ma:root="true" ma:fieldsID="14f62c1900b4bda05c854e32e1baccfd" ns2:_="" ns3:_="" ns4:_="">
    <xsd:import namespace="3f6024f2-ec53-42bf-9fc5-b1e570b27390"/>
    <xsd:import namespace="97b6fe81-1556-4112-94ca-31043ca39b71"/>
    <xsd:import namespace="303642a2-a73e-4b0e-aad1-46256d6943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03642a2-a73e-4b0e-aad1-46256d6943d4" elementFormDefault="qualified">
    <xsd:import namespace="http://schemas.microsoft.com/office/2006/documentManagement/types"/>
    <xsd:import namespace="http://schemas.microsoft.com/office/infopath/2007/PartnerControls"/>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22A49B-7D19-45A4-9C8B-734232AB4361}">
  <ds:schemaRefs>
    <ds:schemaRef ds:uri="http://schemas.openxmlformats.org/officeDocument/2006/bibliography"/>
  </ds:schemaRefs>
</ds:datastoreItem>
</file>

<file path=customXml/itemProps2.xml><?xml version="1.0" encoding="utf-8"?>
<ds:datastoreItem xmlns:ds="http://schemas.openxmlformats.org/officeDocument/2006/customXml" ds:itemID="{9A9E4B31-DAE7-41C3-86DA-79642D1DA899}">
  <ds:schemaRefs>
    <ds:schemaRef ds:uri="http://schemas.microsoft.com/office/2006/metadata/properties"/>
    <ds:schemaRef ds:uri="http://schemas.microsoft.com/office/infopath/2007/PartnerControls"/>
    <ds:schemaRef ds:uri="63cc5491-11d0-42b6-aa67-deea8f49087f"/>
    <ds:schemaRef ds:uri="35ebc48a-dc9e-45bc-8496-b347132bae57"/>
  </ds:schemaRefs>
</ds:datastoreItem>
</file>

<file path=customXml/itemProps3.xml><?xml version="1.0" encoding="utf-8"?>
<ds:datastoreItem xmlns:ds="http://schemas.openxmlformats.org/officeDocument/2006/customXml" ds:itemID="{48A7E907-EAA8-47A5-AB25-B3FD831615E9}">
  <ds:schemaRefs>
    <ds:schemaRef ds:uri="http://schemas.microsoft.com/sharepoint/v3/contenttype/forms"/>
  </ds:schemaRefs>
</ds:datastoreItem>
</file>

<file path=customXml/itemProps4.xml><?xml version="1.0" encoding="utf-8"?>
<ds:datastoreItem xmlns:ds="http://schemas.openxmlformats.org/officeDocument/2006/customXml" ds:itemID="{6D2ADAF3-33B2-4C4C-AE78-9AFF414221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303642a2-a73e-4b0e-aad1-46256d6943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57CC5CA-E799-4691-841A-3178352C87C3}">
  <ds:schemaRefs>
    <ds:schemaRef ds:uri="http://schemas.microsoft.com/sharepoint/v3/contenttype/forms"/>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STYLE</Template>
  <TotalTime>6</TotalTime>
  <Pages>55</Pages>
  <Words>14237</Words>
  <Characters>76742</Characters>
  <Application>Microsoft Office Word</Application>
  <DocSecurity>8</DocSecurity>
  <Lines>2646</Lines>
  <Paragraphs>1246</Paragraphs>
  <ScaleCrop>false</ScaleCrop>
  <Company/>
  <LinksUpToDate>false</LinksUpToDate>
  <CharactersWithSpaces>89733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J</dc:title>
  <dc:subject/>
  <dc:creator>Steve Baker</dc:creator>
  <cp:keywords/>
  <dc:description>Style template for London</dc:description>
  <cp:lastModifiedBy>Jess Rivalland</cp:lastModifiedBy>
  <cp:revision>7</cp:revision>
  <cp:lastPrinted>2010-10-13T11:11:00Z</cp:lastPrinted>
  <dcterms:created xsi:type="dcterms:W3CDTF">2026-01-21T16:44:00Z</dcterms:created>
  <dcterms:modified xsi:type="dcterms:W3CDTF">2026-01-26T14:32:00Z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Chai &amp; Chai Limited</vt:lpwstr>
  </property>
  <property fmtid="{D5CDD505-2E9C-101B-9397-08002B2CF9AE}" pid="3" name="Document number">
    <vt:lpwstr>1791770-1</vt:lpwstr>
  </property>
  <property fmtid="{D5CDD505-2E9C-101B-9397-08002B2CF9AE}" pid="4" name="MAIL_MSG_ID1">
    <vt:lpwstr>gFAACRwgU2+mnxn0kpF0qqf658O94DV1sCr5GY81I70uVHlEAeUxUgenAqcu2quQj/8fNbuopB2VZTma_x000d_
67PdM/0NrZTnSm76eKamnM88xBy6bWlfUXBe4+Z7mu5/qo617hStxNN2xVfN4nk7P2/k0NSTR+8u_x000d_
nzrR+FSbzsdvi8lPezQ2dfNT97IA5/lQgLwN9rOJIh2CWRPD3WcEPQvbBXDKL5FFdrg5enVCQjzI_x000d_
0EVpxFtgzCyY0gbgr</vt:lpwstr>
  </property>
  <property fmtid="{D5CDD505-2E9C-101B-9397-08002B2CF9AE}" pid="5" name="MAIL_MSG_ID2">
    <vt:lpwstr>lqmlhECVAIks+BCgaib4cVgTHqUD4BxIHuzsxgt2WFrVQS8O+lwrm7m2mTW_x000d_
mtxvl3kMB/aSoqzIcx4XSnOvP9ajUVHrjkqoYA==</vt:lpwstr>
  </property>
  <property fmtid="{D5CDD505-2E9C-101B-9397-08002B2CF9AE}" pid="6" name="RESPONSE_SENDER_NAME">
    <vt:lpwstr>sAAA4E8dREqJqIobz41PuAPro1+XsgHVowA8xwFlzPssfA4=</vt:lpwstr>
  </property>
  <property fmtid="{D5CDD505-2E9C-101B-9397-08002B2CF9AE}" pid="7" name="EMAIL_OWNER_ADDRESS">
    <vt:lpwstr>4AAAv2pPQheLA5VStHCkR/CepxHueb10EXSEFWoZIYjtpTVcv1Ng/IhwQg==</vt:lpwstr>
  </property>
  <property fmtid="{D5CDD505-2E9C-101B-9397-08002B2CF9AE}" pid="8" name="ItemDescription">
    <vt:lpwstr/>
  </property>
  <property fmtid="{D5CDD505-2E9C-101B-9397-08002B2CF9AE}" pid="9" name="DocType">
    <vt:lpwstr>Agreement</vt:lpwstr>
  </property>
  <property fmtid="{D5CDD505-2E9C-101B-9397-08002B2CF9AE}" pid="10" name="To">
    <vt:lpwstr/>
  </property>
  <property fmtid="{D5CDD505-2E9C-101B-9397-08002B2CF9AE}" pid="11" name="From">
    <vt:lpwstr/>
  </property>
  <property fmtid="{D5CDD505-2E9C-101B-9397-08002B2CF9AE}" pid="12" name="EmailSubject">
    <vt:lpwstr/>
  </property>
  <property fmtid="{D5CDD505-2E9C-101B-9397-08002B2CF9AE}" pid="13" name="ReceivedDate">
    <vt:lpwstr/>
  </property>
  <property fmtid="{D5CDD505-2E9C-101B-9397-08002B2CF9AE}" pid="14" name="Attachment">
    <vt:lpwstr>, </vt:lpwstr>
  </property>
  <property fmtid="{D5CDD505-2E9C-101B-9397-08002B2CF9AE}" pid="15" name="::">
    <vt:lpwstr>-Main Document</vt:lpwstr>
  </property>
  <property fmtid="{D5CDD505-2E9C-101B-9397-08002B2CF9AE}" pid="16" name="Organisation">
    <vt:lpwstr>National Grid Elec</vt:lpwstr>
  </property>
  <property fmtid="{D5CDD505-2E9C-101B-9397-08002B2CF9AE}" pid="17" name="_Status">
    <vt:lpwstr>Draft</vt:lpwstr>
  </property>
  <property fmtid="{D5CDD505-2E9C-101B-9397-08002B2CF9AE}" pid="18" name=":">
    <vt:lpwstr/>
  </property>
  <property fmtid="{D5CDD505-2E9C-101B-9397-08002B2CF9AE}" pid="19" name="Publication Date:">
    <vt:lpwstr>2008-09-22T00:00:00Z</vt:lpwstr>
  </property>
  <property fmtid="{D5CDD505-2E9C-101B-9397-08002B2CF9AE}" pid="20" name="ContentTypeId">
    <vt:lpwstr>0x01010073D37DB2E824E841AA9D7C8250A8DF90</vt:lpwstr>
  </property>
  <property fmtid="{D5CDD505-2E9C-101B-9397-08002B2CF9AE}" pid="21" name="ContentType">
    <vt:lpwstr>External Document</vt:lpwstr>
  </property>
  <property fmtid="{D5CDD505-2E9C-101B-9397-08002B2CF9AE}" pid="22" name="Applicable Start Date">
    <vt:lpwstr>2008-09-22T00:00:00Z</vt:lpwstr>
  </property>
  <property fmtid="{D5CDD505-2E9C-101B-9397-08002B2CF9AE}" pid="23" name="Meeting Date">
    <vt:lpwstr>2008-09-22T00:00:00Z</vt:lpwstr>
  </property>
  <property fmtid="{D5CDD505-2E9C-101B-9397-08002B2CF9AE}" pid="24" name="Ref No">
    <vt:lpwstr/>
  </property>
  <property fmtid="{D5CDD505-2E9C-101B-9397-08002B2CF9AE}" pid="25" name="Applicable Duration">
    <vt:lpwstr>-</vt:lpwstr>
  </property>
  <property fmtid="{D5CDD505-2E9C-101B-9397-08002B2CF9AE}" pid="26" name="_NewReviewCycle">
    <vt:lpwstr/>
  </property>
  <property fmtid="{D5CDD505-2E9C-101B-9397-08002B2CF9AE}" pid="27" name="IconOverlay">
    <vt:lpwstr/>
  </property>
  <property fmtid="{D5CDD505-2E9C-101B-9397-08002B2CF9AE}" pid="28" name="test">
    <vt:lpwstr/>
  </property>
  <property fmtid="{D5CDD505-2E9C-101B-9397-08002B2CF9AE}" pid="29" name="lcf76f155ced4ddcb4097134ff3c332f">
    <vt:lpwstr/>
  </property>
  <property fmtid="{D5CDD505-2E9C-101B-9397-08002B2CF9AE}" pid="30" name="TaxCatchAll">
    <vt:lpwstr/>
  </property>
  <property fmtid="{D5CDD505-2E9C-101B-9397-08002B2CF9AE}" pid="31" name="_AdHocReviewCycleID">
    <vt:i4>9617027</vt:i4>
  </property>
  <property fmtid="{D5CDD505-2E9C-101B-9397-08002B2CF9AE}" pid="32" name="_PreviousAdHocReviewCycleID">
    <vt:i4>-854592648</vt:i4>
  </property>
  <property fmtid="{D5CDD505-2E9C-101B-9397-08002B2CF9AE}" pid="33" name="_ReviewingToolsShownOnce">
    <vt:lpwstr/>
  </property>
  <property fmtid="{D5CDD505-2E9C-101B-9397-08002B2CF9AE}" pid="34" name="MediaServiceImageTags">
    <vt:lpwstr/>
  </property>
  <property fmtid="{D5CDD505-2E9C-101B-9397-08002B2CF9AE}" pid="35" name="Order">
    <vt:r8>2842700</vt:r8>
  </property>
  <property fmtid="{D5CDD505-2E9C-101B-9397-08002B2CF9AE}" pid="36" name="docLang">
    <vt:lpwstr>en</vt:lpwstr>
  </property>
</Properties>
</file>